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7E" w:rsidRDefault="0049617E" w:rsidP="00923C42">
      <w:pPr>
        <w:rPr>
          <w:sz w:val="24"/>
          <w:szCs w:val="24"/>
        </w:rPr>
      </w:pPr>
      <w:bookmarkStart w:id="0" w:name="_GoBack"/>
      <w:bookmarkEnd w:id="0"/>
      <w:r>
        <w:rPr>
          <w:sz w:val="24"/>
          <w:szCs w:val="24"/>
        </w:rPr>
        <w:t xml:space="preserve">Příloha č.1 ZD - </w:t>
      </w:r>
      <w:r w:rsidRPr="0049617E">
        <w:rPr>
          <w:sz w:val="24"/>
          <w:szCs w:val="24"/>
        </w:rPr>
        <w:t xml:space="preserve">Návrh Smlouvy na realizaci svářečského kurzu </w:t>
      </w:r>
    </w:p>
    <w:p w:rsidR="00923C42" w:rsidRDefault="00923C42" w:rsidP="00923C42">
      <w:pPr>
        <w:rPr>
          <w:b/>
          <w:sz w:val="32"/>
        </w:rPr>
      </w:pPr>
      <w:r>
        <w:rPr>
          <w:b/>
          <w:sz w:val="32"/>
        </w:rPr>
        <w:t xml:space="preserve">Návrh </w:t>
      </w:r>
    </w:p>
    <w:p w:rsidR="00923C42" w:rsidRDefault="00923C42" w:rsidP="00923C42">
      <w:pPr>
        <w:rPr>
          <w:b/>
          <w:sz w:val="32"/>
        </w:rPr>
      </w:pPr>
      <w:r>
        <w:rPr>
          <w:b/>
          <w:sz w:val="32"/>
        </w:rPr>
        <w:t xml:space="preserve">Smlouva </w:t>
      </w:r>
      <w:r w:rsidR="00A967CE">
        <w:rPr>
          <w:b/>
          <w:sz w:val="32"/>
        </w:rPr>
        <w:t xml:space="preserve">na realizaci </w:t>
      </w:r>
      <w:r w:rsidR="00E348F7">
        <w:rPr>
          <w:b/>
          <w:sz w:val="32"/>
        </w:rPr>
        <w:t>svářečsk</w:t>
      </w:r>
      <w:r w:rsidR="00334D4A">
        <w:rPr>
          <w:b/>
          <w:sz w:val="32"/>
        </w:rPr>
        <w:t xml:space="preserve">ého </w:t>
      </w:r>
      <w:r w:rsidR="00A967CE">
        <w:rPr>
          <w:b/>
          <w:sz w:val="32"/>
        </w:rPr>
        <w:t>kurz</w:t>
      </w:r>
      <w:r w:rsidR="00334D4A">
        <w:rPr>
          <w:b/>
          <w:sz w:val="32"/>
        </w:rPr>
        <w:t>u</w:t>
      </w:r>
      <w:r>
        <w:rPr>
          <w:b/>
          <w:sz w:val="32"/>
        </w:rPr>
        <w:t xml:space="preserve"> </w:t>
      </w:r>
    </w:p>
    <w:p w:rsidR="00A708C3" w:rsidRPr="001053F3" w:rsidRDefault="00A708C3" w:rsidP="00923C42">
      <w:r w:rsidRPr="001053F3">
        <w:t xml:space="preserve">Číslo smlouvy </w:t>
      </w:r>
      <w:r w:rsidR="008E42F6" w:rsidRPr="001053F3">
        <w:t xml:space="preserve">objednatele: </w:t>
      </w:r>
      <w:r w:rsidR="00C16916" w:rsidRPr="001053F3">
        <w:t>DOD201</w:t>
      </w:r>
      <w:r w:rsidR="00C16916">
        <w:t>7</w:t>
      </w:r>
      <w:r w:rsidR="008E42F6" w:rsidRPr="001053F3">
        <w:t>….</w:t>
      </w:r>
    </w:p>
    <w:p w:rsidR="00A708C3" w:rsidRPr="001053F3" w:rsidRDefault="00A708C3" w:rsidP="00923C42">
      <w:r w:rsidRPr="001053F3">
        <w:t>Číslo smlouvy</w:t>
      </w:r>
      <w:r w:rsidR="008E42F6" w:rsidRPr="001053F3">
        <w:t xml:space="preserve"> poskytovatele:</w:t>
      </w:r>
      <w:r w:rsidR="00C27458">
        <w:t xml:space="preserve"> …………….</w:t>
      </w:r>
    </w:p>
    <w:p w:rsidR="00833355" w:rsidRDefault="00833355">
      <w:pPr>
        <w:ind w:left="708" w:firstLine="708"/>
        <w:rPr>
          <w:sz w:val="24"/>
          <w:szCs w:val="24"/>
        </w:rPr>
      </w:pPr>
    </w:p>
    <w:p w:rsidR="001053F3" w:rsidRPr="00FA2FE1" w:rsidRDefault="001053F3">
      <w:pPr>
        <w:ind w:left="708" w:firstLine="708"/>
        <w:rPr>
          <w:sz w:val="24"/>
          <w:szCs w:val="24"/>
        </w:rPr>
      </w:pPr>
    </w:p>
    <w:p w:rsidR="00923C42" w:rsidRPr="00F27BB1" w:rsidRDefault="00923C42" w:rsidP="00393D97">
      <w:pPr>
        <w:pStyle w:val="Odstavecseseznamem"/>
        <w:numPr>
          <w:ilvl w:val="0"/>
          <w:numId w:val="13"/>
        </w:numPr>
        <w:jc w:val="both"/>
        <w:rPr>
          <w:b/>
          <w:sz w:val="22"/>
          <w:szCs w:val="22"/>
        </w:rPr>
      </w:pPr>
      <w:r w:rsidRPr="00F27BB1">
        <w:rPr>
          <w:b/>
          <w:sz w:val="22"/>
          <w:szCs w:val="22"/>
        </w:rPr>
        <w:t>Smluvní strany</w:t>
      </w:r>
    </w:p>
    <w:p w:rsidR="00923C42" w:rsidRDefault="00923C42" w:rsidP="00923C42">
      <w:pPr>
        <w:rPr>
          <w:sz w:val="24"/>
        </w:rPr>
      </w:pPr>
    </w:p>
    <w:p w:rsidR="00923C42" w:rsidRPr="00F27BB1" w:rsidRDefault="00923C42" w:rsidP="00923C42">
      <w:pPr>
        <w:jc w:val="both"/>
        <w:rPr>
          <w:b/>
          <w:snapToGrid w:val="0"/>
          <w:sz w:val="22"/>
          <w:szCs w:val="22"/>
        </w:rPr>
      </w:pPr>
      <w:r w:rsidRPr="00F27BB1">
        <w:rPr>
          <w:b/>
          <w:snapToGrid w:val="0"/>
          <w:sz w:val="22"/>
          <w:szCs w:val="22"/>
        </w:rPr>
        <w:t>Dopravní podnik Ostrava a.s.</w:t>
      </w:r>
    </w:p>
    <w:p w:rsidR="00923C42" w:rsidRPr="00A967CE" w:rsidRDefault="00923C42" w:rsidP="00923C42">
      <w:pPr>
        <w:spacing w:before="120"/>
        <w:jc w:val="both"/>
        <w:rPr>
          <w:snapToGrid w:val="0"/>
          <w:sz w:val="22"/>
          <w:szCs w:val="22"/>
        </w:rPr>
      </w:pPr>
      <w:r w:rsidRPr="00A967CE">
        <w:rPr>
          <w:snapToGrid w:val="0"/>
          <w:sz w:val="22"/>
          <w:szCs w:val="22"/>
        </w:rPr>
        <w:t xml:space="preserve">se sídlem: </w:t>
      </w:r>
      <w:r w:rsidRPr="00A967CE">
        <w:rPr>
          <w:snapToGrid w:val="0"/>
          <w:sz w:val="22"/>
          <w:szCs w:val="22"/>
        </w:rPr>
        <w:tab/>
        <w:t xml:space="preserve">Poděbradova 494/2, Moravská Ostrava, 702 00 Ostrava </w:t>
      </w:r>
    </w:p>
    <w:p w:rsidR="00923C42" w:rsidRPr="00A967CE" w:rsidRDefault="00923C42" w:rsidP="00923C42">
      <w:pPr>
        <w:ind w:left="1418" w:hanging="1418"/>
        <w:jc w:val="both"/>
        <w:rPr>
          <w:snapToGrid w:val="0"/>
          <w:sz w:val="22"/>
          <w:szCs w:val="22"/>
        </w:rPr>
      </w:pPr>
      <w:r w:rsidRPr="00A967CE">
        <w:rPr>
          <w:snapToGrid w:val="0"/>
          <w:sz w:val="22"/>
          <w:szCs w:val="22"/>
        </w:rPr>
        <w:t xml:space="preserve">zastoupená: </w:t>
      </w:r>
      <w:r w:rsidRPr="00A967CE">
        <w:rPr>
          <w:snapToGrid w:val="0"/>
          <w:sz w:val="22"/>
          <w:szCs w:val="22"/>
        </w:rPr>
        <w:tab/>
      </w:r>
      <w:r w:rsidR="00E26617">
        <w:rPr>
          <w:snapToGrid w:val="0"/>
          <w:sz w:val="22"/>
          <w:szCs w:val="22"/>
        </w:rPr>
        <w:t>Ing. Evou Kubíčkovou, vedoucí odboru služby</w:t>
      </w:r>
      <w:r w:rsidR="005E36CD">
        <w:rPr>
          <w:snapToGrid w:val="0"/>
          <w:sz w:val="22"/>
          <w:szCs w:val="22"/>
        </w:rPr>
        <w:t xml:space="preserve"> (na základě Podpisového řádu)</w:t>
      </w:r>
      <w:r w:rsidR="00A967CE" w:rsidRPr="00A967CE">
        <w:rPr>
          <w:snapToGrid w:val="0"/>
          <w:sz w:val="22"/>
          <w:szCs w:val="22"/>
        </w:rPr>
        <w:t xml:space="preserve"> </w:t>
      </w:r>
    </w:p>
    <w:p w:rsidR="00923C42" w:rsidRPr="00A967CE" w:rsidRDefault="00923C42" w:rsidP="00923C42">
      <w:pPr>
        <w:jc w:val="both"/>
        <w:rPr>
          <w:snapToGrid w:val="0"/>
          <w:sz w:val="22"/>
          <w:szCs w:val="22"/>
        </w:rPr>
      </w:pPr>
      <w:r w:rsidRPr="00A967CE">
        <w:rPr>
          <w:snapToGrid w:val="0"/>
          <w:sz w:val="22"/>
          <w:szCs w:val="22"/>
        </w:rPr>
        <w:t xml:space="preserve">IČ: </w:t>
      </w:r>
      <w:r w:rsidRPr="00A967CE">
        <w:rPr>
          <w:snapToGrid w:val="0"/>
          <w:sz w:val="22"/>
          <w:szCs w:val="22"/>
        </w:rPr>
        <w:tab/>
      </w:r>
      <w:r w:rsidRPr="00A967CE">
        <w:rPr>
          <w:snapToGrid w:val="0"/>
          <w:sz w:val="22"/>
          <w:szCs w:val="22"/>
        </w:rPr>
        <w:tab/>
        <w:t>61974757</w:t>
      </w:r>
    </w:p>
    <w:p w:rsidR="00923C42" w:rsidRPr="00A967CE" w:rsidRDefault="00923C42" w:rsidP="00923C42">
      <w:pPr>
        <w:jc w:val="both"/>
        <w:rPr>
          <w:snapToGrid w:val="0"/>
          <w:sz w:val="22"/>
          <w:szCs w:val="22"/>
        </w:rPr>
      </w:pPr>
      <w:r w:rsidRPr="00A967CE">
        <w:rPr>
          <w:snapToGrid w:val="0"/>
          <w:sz w:val="22"/>
          <w:szCs w:val="22"/>
        </w:rPr>
        <w:t xml:space="preserve">DIČ: </w:t>
      </w:r>
      <w:r w:rsidRPr="00A967CE">
        <w:rPr>
          <w:snapToGrid w:val="0"/>
          <w:sz w:val="22"/>
          <w:szCs w:val="22"/>
        </w:rPr>
        <w:tab/>
      </w:r>
      <w:r w:rsidRPr="00A967CE">
        <w:rPr>
          <w:snapToGrid w:val="0"/>
          <w:sz w:val="22"/>
          <w:szCs w:val="22"/>
        </w:rPr>
        <w:tab/>
        <w:t>CZ61974757, plátce DPH</w:t>
      </w:r>
    </w:p>
    <w:p w:rsidR="00923C42" w:rsidRPr="00A967CE" w:rsidRDefault="00923C42" w:rsidP="00923C42">
      <w:pPr>
        <w:jc w:val="both"/>
        <w:rPr>
          <w:bCs/>
          <w:snapToGrid w:val="0"/>
          <w:sz w:val="22"/>
          <w:szCs w:val="22"/>
        </w:rPr>
      </w:pPr>
      <w:r w:rsidRPr="00A967CE">
        <w:rPr>
          <w:bCs/>
          <w:snapToGrid w:val="0"/>
          <w:sz w:val="22"/>
          <w:szCs w:val="22"/>
        </w:rPr>
        <w:t>zápis v Obchodním rejstříku Krajského soudu v Ostravě, oddíl B, vložka 1104</w:t>
      </w:r>
    </w:p>
    <w:p w:rsidR="00923C42" w:rsidRPr="00A967CE" w:rsidRDefault="00923C42" w:rsidP="00923C42">
      <w:pPr>
        <w:tabs>
          <w:tab w:val="left" w:pos="1418"/>
        </w:tabs>
        <w:jc w:val="both"/>
        <w:rPr>
          <w:snapToGrid w:val="0"/>
          <w:sz w:val="22"/>
          <w:szCs w:val="22"/>
        </w:rPr>
      </w:pPr>
      <w:r w:rsidRPr="00A967CE">
        <w:rPr>
          <w:snapToGrid w:val="0"/>
          <w:sz w:val="22"/>
          <w:szCs w:val="22"/>
        </w:rPr>
        <w:t>bank. spojení:</w:t>
      </w:r>
      <w:r w:rsidRPr="00A967CE">
        <w:rPr>
          <w:snapToGrid w:val="0"/>
          <w:sz w:val="22"/>
          <w:szCs w:val="22"/>
        </w:rPr>
        <w:tab/>
        <w:t>Komerční banka a.s., č. ú. 5708761/0100</w:t>
      </w:r>
    </w:p>
    <w:p w:rsidR="00923C42" w:rsidRPr="00A967CE" w:rsidRDefault="00923C42" w:rsidP="00923C42">
      <w:pPr>
        <w:ind w:left="709" w:firstLine="709"/>
        <w:jc w:val="both"/>
        <w:rPr>
          <w:snapToGrid w:val="0"/>
          <w:sz w:val="22"/>
          <w:szCs w:val="22"/>
        </w:rPr>
      </w:pPr>
      <w:r w:rsidRPr="00A967CE">
        <w:rPr>
          <w:snapToGrid w:val="0"/>
          <w:sz w:val="22"/>
          <w:szCs w:val="22"/>
        </w:rPr>
        <w:t>UniCredit Bank Czech Republic, a.s., č. ú. 2105677586/2700</w:t>
      </w:r>
    </w:p>
    <w:p w:rsidR="00923C42" w:rsidRPr="00A967CE" w:rsidRDefault="00923C42" w:rsidP="00923C42">
      <w:pPr>
        <w:jc w:val="both"/>
        <w:rPr>
          <w:snapToGrid w:val="0"/>
          <w:sz w:val="22"/>
          <w:szCs w:val="22"/>
        </w:rPr>
      </w:pPr>
      <w:r w:rsidRPr="00A967CE">
        <w:rPr>
          <w:snapToGrid w:val="0"/>
          <w:sz w:val="22"/>
          <w:szCs w:val="22"/>
        </w:rPr>
        <w:t>kontakt.</w:t>
      </w:r>
      <w:ins w:id="1" w:author="Ing. Bohuslav Kočí " w:date="2017-01-20T05:48:00Z">
        <w:r w:rsidR="00933C37">
          <w:rPr>
            <w:snapToGrid w:val="0"/>
            <w:sz w:val="22"/>
            <w:szCs w:val="22"/>
          </w:rPr>
          <w:t xml:space="preserve"> </w:t>
        </w:r>
      </w:ins>
      <w:r w:rsidRPr="00A967CE">
        <w:rPr>
          <w:snapToGrid w:val="0"/>
          <w:sz w:val="22"/>
          <w:szCs w:val="22"/>
        </w:rPr>
        <w:t>osoba:</w:t>
      </w:r>
      <w:r w:rsidRPr="00A967CE">
        <w:rPr>
          <w:snapToGrid w:val="0"/>
          <w:sz w:val="22"/>
          <w:szCs w:val="22"/>
        </w:rPr>
        <w:tab/>
        <w:t xml:space="preserve">Ing. Eva Kubíčková, </w:t>
      </w:r>
      <w:hyperlink r:id="rId8" w:history="1">
        <w:r w:rsidRPr="00A967CE">
          <w:rPr>
            <w:rStyle w:val="Hypertextovodkaz"/>
            <w:snapToGrid w:val="0"/>
            <w:sz w:val="22"/>
            <w:szCs w:val="22"/>
          </w:rPr>
          <w:t>ekubickova@dpo.cz</w:t>
        </w:r>
      </w:hyperlink>
      <w:r w:rsidRPr="00A967CE">
        <w:rPr>
          <w:snapToGrid w:val="0"/>
          <w:sz w:val="22"/>
          <w:szCs w:val="22"/>
        </w:rPr>
        <w:t>, 59 740 1501</w:t>
      </w:r>
    </w:p>
    <w:p w:rsidR="00923C42" w:rsidRPr="00A967CE" w:rsidRDefault="00923C42" w:rsidP="00A967CE">
      <w:pPr>
        <w:ind w:left="708" w:firstLine="708"/>
        <w:jc w:val="both"/>
        <w:rPr>
          <w:sz w:val="22"/>
          <w:szCs w:val="22"/>
        </w:rPr>
      </w:pPr>
      <w:r w:rsidRPr="00A967CE">
        <w:rPr>
          <w:sz w:val="22"/>
          <w:szCs w:val="22"/>
        </w:rPr>
        <w:t xml:space="preserve">Pavel Stillner, </w:t>
      </w:r>
      <w:r w:rsidR="00F35F41">
        <w:rPr>
          <w:sz w:val="22"/>
          <w:szCs w:val="22"/>
        </w:rPr>
        <w:t xml:space="preserve">revizní technik, </w:t>
      </w:r>
      <w:hyperlink r:id="rId9" w:history="1">
        <w:r w:rsidR="00F35F41" w:rsidRPr="00854070">
          <w:rPr>
            <w:rStyle w:val="Hypertextovodkaz"/>
            <w:sz w:val="22"/>
            <w:szCs w:val="22"/>
          </w:rPr>
          <w:t>pstillner@dpo.cz</w:t>
        </w:r>
      </w:hyperlink>
      <w:r w:rsidR="00F35F41">
        <w:rPr>
          <w:sz w:val="22"/>
          <w:szCs w:val="22"/>
        </w:rPr>
        <w:t>, tel: 59 7</w:t>
      </w:r>
      <w:r w:rsidRPr="00A967CE">
        <w:rPr>
          <w:sz w:val="22"/>
          <w:szCs w:val="22"/>
        </w:rPr>
        <w:t>40</w:t>
      </w:r>
      <w:r w:rsidR="00F35F41">
        <w:rPr>
          <w:sz w:val="22"/>
          <w:szCs w:val="22"/>
        </w:rPr>
        <w:t xml:space="preserve"> </w:t>
      </w:r>
      <w:r w:rsidR="005014E0">
        <w:rPr>
          <w:sz w:val="22"/>
          <w:szCs w:val="22"/>
        </w:rPr>
        <w:t>2554</w:t>
      </w:r>
    </w:p>
    <w:p w:rsidR="00923C42" w:rsidRPr="00A967CE" w:rsidRDefault="00923C42" w:rsidP="00923C42">
      <w:pPr>
        <w:jc w:val="both"/>
        <w:rPr>
          <w:snapToGrid w:val="0"/>
          <w:sz w:val="22"/>
          <w:szCs w:val="22"/>
        </w:rPr>
      </w:pPr>
      <w:r w:rsidRPr="00A967CE">
        <w:rPr>
          <w:snapToGrid w:val="0"/>
          <w:sz w:val="22"/>
          <w:szCs w:val="22"/>
        </w:rPr>
        <w:t xml:space="preserve">(dále jen </w:t>
      </w:r>
      <w:r w:rsidRPr="00A967CE">
        <w:rPr>
          <w:iCs/>
          <w:snapToGrid w:val="0"/>
          <w:sz w:val="22"/>
          <w:szCs w:val="22"/>
        </w:rPr>
        <w:t>objednatel</w:t>
      </w:r>
      <w:r w:rsidRPr="00A967CE">
        <w:rPr>
          <w:snapToGrid w:val="0"/>
          <w:sz w:val="22"/>
          <w:szCs w:val="22"/>
        </w:rPr>
        <w:t xml:space="preserve">) </w:t>
      </w:r>
    </w:p>
    <w:p w:rsidR="00923C42" w:rsidRDefault="00923C42" w:rsidP="00923C42">
      <w:pPr>
        <w:jc w:val="both"/>
        <w:rPr>
          <w:snapToGrid w:val="0"/>
          <w:sz w:val="22"/>
          <w:szCs w:val="22"/>
        </w:rPr>
      </w:pPr>
    </w:p>
    <w:p w:rsidR="00923C42" w:rsidRDefault="008034CE" w:rsidP="00923C42">
      <w:pPr>
        <w:jc w:val="both"/>
        <w:rPr>
          <w:snapToGrid w:val="0"/>
          <w:sz w:val="22"/>
          <w:szCs w:val="22"/>
        </w:rPr>
      </w:pPr>
      <w:r>
        <w:rPr>
          <w:snapToGrid w:val="0"/>
          <w:sz w:val="22"/>
          <w:szCs w:val="22"/>
        </w:rPr>
        <w:t>a</w:t>
      </w:r>
    </w:p>
    <w:p w:rsidR="008034CE" w:rsidRPr="0086647D" w:rsidRDefault="008034CE" w:rsidP="00923C42">
      <w:pPr>
        <w:jc w:val="both"/>
        <w:rPr>
          <w:snapToGrid w:val="0"/>
          <w:sz w:val="22"/>
          <w:szCs w:val="22"/>
        </w:rPr>
      </w:pPr>
    </w:p>
    <w:p w:rsidR="00923C42" w:rsidRPr="00F27BB1" w:rsidRDefault="00923C42" w:rsidP="00923C42">
      <w:pPr>
        <w:spacing w:before="120"/>
        <w:jc w:val="both"/>
        <w:rPr>
          <w:b/>
          <w:snapToGrid w:val="0"/>
          <w:sz w:val="22"/>
          <w:szCs w:val="22"/>
        </w:rPr>
      </w:pPr>
      <w:r w:rsidRPr="00F27BB1">
        <w:rPr>
          <w:b/>
          <w:snapToGrid w:val="0"/>
          <w:sz w:val="22"/>
          <w:szCs w:val="22"/>
          <w:highlight w:val="yellow"/>
        </w:rPr>
        <w:t xml:space="preserve">………………………. </w:t>
      </w:r>
      <w:r w:rsidRPr="00F27BB1">
        <w:rPr>
          <w:b/>
          <w:i/>
          <w:snapToGrid w:val="0"/>
          <w:sz w:val="22"/>
          <w:szCs w:val="22"/>
          <w:highlight w:val="yellow"/>
        </w:rPr>
        <w:t>(doplňte název organizace)</w:t>
      </w:r>
    </w:p>
    <w:p w:rsidR="00923C42" w:rsidRPr="00A967CE" w:rsidRDefault="00923C42" w:rsidP="0028713E">
      <w:pPr>
        <w:tabs>
          <w:tab w:val="left" w:pos="1418"/>
        </w:tabs>
        <w:spacing w:before="120"/>
        <w:jc w:val="both"/>
        <w:rPr>
          <w:b/>
          <w:snapToGrid w:val="0"/>
          <w:sz w:val="22"/>
          <w:szCs w:val="22"/>
        </w:rPr>
      </w:pPr>
      <w:r w:rsidRPr="00A967CE">
        <w:rPr>
          <w:snapToGrid w:val="0"/>
          <w:sz w:val="22"/>
          <w:szCs w:val="22"/>
        </w:rPr>
        <w:t xml:space="preserve">se sídlem: </w:t>
      </w:r>
      <w:r w:rsidRPr="00A967CE">
        <w:rPr>
          <w:snapToGrid w:val="0"/>
          <w:sz w:val="22"/>
          <w:szCs w:val="22"/>
        </w:rPr>
        <w:tab/>
      </w:r>
      <w:r w:rsidR="0028713E" w:rsidRPr="00A967CE">
        <w:rPr>
          <w:snapToGrid w:val="0"/>
          <w:sz w:val="22"/>
          <w:szCs w:val="22"/>
          <w:highlight w:val="yellow"/>
        </w:rPr>
        <w:t xml:space="preserve">….. </w:t>
      </w:r>
      <w:r w:rsidRPr="00A967CE">
        <w:rPr>
          <w:i/>
          <w:snapToGrid w:val="0"/>
          <w:sz w:val="22"/>
          <w:szCs w:val="22"/>
          <w:highlight w:val="yellow"/>
        </w:rPr>
        <w:t>(doplňte)</w:t>
      </w:r>
      <w:r w:rsidRPr="00A967CE">
        <w:rPr>
          <w:snapToGrid w:val="0"/>
          <w:sz w:val="22"/>
          <w:szCs w:val="22"/>
        </w:rPr>
        <w:t xml:space="preserve"> </w:t>
      </w:r>
    </w:p>
    <w:p w:rsidR="00923C42" w:rsidRPr="00A967CE" w:rsidRDefault="00923C42" w:rsidP="0028713E">
      <w:pPr>
        <w:tabs>
          <w:tab w:val="left" w:pos="1418"/>
        </w:tabs>
        <w:jc w:val="both"/>
        <w:rPr>
          <w:snapToGrid w:val="0"/>
          <w:sz w:val="22"/>
          <w:szCs w:val="22"/>
        </w:rPr>
      </w:pPr>
      <w:r w:rsidRPr="00A967CE">
        <w:rPr>
          <w:snapToGrid w:val="0"/>
          <w:sz w:val="22"/>
          <w:szCs w:val="22"/>
        </w:rPr>
        <w:t xml:space="preserve">zastoupený: </w:t>
      </w:r>
      <w:r w:rsidRPr="00A967CE">
        <w:rPr>
          <w:snapToGrid w:val="0"/>
          <w:sz w:val="22"/>
          <w:szCs w:val="22"/>
        </w:rPr>
        <w:tab/>
      </w:r>
      <w:r w:rsidR="0028713E" w:rsidRPr="00A967CE">
        <w:rPr>
          <w:snapToGrid w:val="0"/>
          <w:sz w:val="22"/>
          <w:szCs w:val="22"/>
          <w:highlight w:val="yellow"/>
        </w:rPr>
        <w:t xml:space="preserve">….. </w:t>
      </w:r>
      <w:r w:rsidRPr="00A967CE">
        <w:rPr>
          <w:i/>
          <w:snapToGrid w:val="0"/>
          <w:sz w:val="22"/>
          <w:szCs w:val="22"/>
          <w:highlight w:val="yellow"/>
        </w:rPr>
        <w:t>(doplňte)</w:t>
      </w:r>
    </w:p>
    <w:p w:rsidR="00923C42" w:rsidRPr="00A967CE" w:rsidRDefault="00923C42" w:rsidP="0028713E">
      <w:pPr>
        <w:tabs>
          <w:tab w:val="left" w:pos="1418"/>
        </w:tabs>
        <w:jc w:val="both"/>
        <w:rPr>
          <w:snapToGrid w:val="0"/>
          <w:sz w:val="22"/>
          <w:szCs w:val="22"/>
        </w:rPr>
      </w:pPr>
      <w:r w:rsidRPr="00A967CE">
        <w:rPr>
          <w:snapToGrid w:val="0"/>
          <w:sz w:val="22"/>
          <w:szCs w:val="22"/>
        </w:rPr>
        <w:t xml:space="preserve">IČ: </w:t>
      </w:r>
      <w:r w:rsidRPr="00A967CE">
        <w:rPr>
          <w:snapToGrid w:val="0"/>
          <w:sz w:val="22"/>
          <w:szCs w:val="22"/>
        </w:rPr>
        <w:tab/>
      </w:r>
      <w:r w:rsidR="0028713E" w:rsidRPr="00A967CE">
        <w:rPr>
          <w:snapToGrid w:val="0"/>
          <w:sz w:val="22"/>
          <w:szCs w:val="22"/>
          <w:highlight w:val="yellow"/>
        </w:rPr>
        <w:t xml:space="preserve">….. </w:t>
      </w:r>
      <w:r w:rsidRPr="00A967CE">
        <w:rPr>
          <w:i/>
          <w:snapToGrid w:val="0"/>
          <w:sz w:val="22"/>
          <w:szCs w:val="22"/>
          <w:highlight w:val="yellow"/>
        </w:rPr>
        <w:t>(doplňte)</w:t>
      </w:r>
    </w:p>
    <w:p w:rsidR="00923C42" w:rsidRPr="00A967CE" w:rsidRDefault="00923C42" w:rsidP="0028713E">
      <w:pPr>
        <w:tabs>
          <w:tab w:val="left" w:pos="1418"/>
        </w:tabs>
        <w:jc w:val="both"/>
        <w:rPr>
          <w:snapToGrid w:val="0"/>
          <w:sz w:val="22"/>
          <w:szCs w:val="22"/>
        </w:rPr>
      </w:pPr>
      <w:r w:rsidRPr="00A967CE">
        <w:rPr>
          <w:snapToGrid w:val="0"/>
          <w:sz w:val="22"/>
          <w:szCs w:val="22"/>
        </w:rPr>
        <w:t xml:space="preserve">DIČ: </w:t>
      </w:r>
      <w:r w:rsidRPr="00A967CE">
        <w:rPr>
          <w:snapToGrid w:val="0"/>
          <w:sz w:val="22"/>
          <w:szCs w:val="22"/>
        </w:rPr>
        <w:tab/>
      </w:r>
      <w:r w:rsidR="0028713E" w:rsidRPr="00A967CE">
        <w:rPr>
          <w:snapToGrid w:val="0"/>
          <w:sz w:val="22"/>
          <w:szCs w:val="22"/>
          <w:highlight w:val="yellow"/>
        </w:rPr>
        <w:t xml:space="preserve">….. </w:t>
      </w:r>
      <w:r w:rsidRPr="00A967CE">
        <w:rPr>
          <w:i/>
          <w:snapToGrid w:val="0"/>
          <w:sz w:val="22"/>
          <w:szCs w:val="22"/>
          <w:highlight w:val="yellow"/>
        </w:rPr>
        <w:t>(doplňte)</w:t>
      </w:r>
    </w:p>
    <w:p w:rsidR="00923C42" w:rsidRPr="00A967CE" w:rsidRDefault="00923C42" w:rsidP="0028713E">
      <w:pPr>
        <w:tabs>
          <w:tab w:val="left" w:pos="2552"/>
        </w:tabs>
        <w:jc w:val="both"/>
        <w:rPr>
          <w:bCs/>
          <w:snapToGrid w:val="0"/>
          <w:sz w:val="22"/>
          <w:szCs w:val="22"/>
        </w:rPr>
      </w:pPr>
      <w:r w:rsidRPr="00A967CE">
        <w:rPr>
          <w:bCs/>
          <w:snapToGrid w:val="0"/>
          <w:sz w:val="22"/>
          <w:szCs w:val="22"/>
        </w:rPr>
        <w:t>zápis v Obchodním rejstříku</w:t>
      </w:r>
      <w:r w:rsidR="00334D4A">
        <w:rPr>
          <w:bCs/>
          <w:snapToGrid w:val="0"/>
          <w:sz w:val="22"/>
          <w:szCs w:val="22"/>
        </w:rPr>
        <w:t xml:space="preserve"> </w:t>
      </w:r>
      <w:r w:rsidRPr="00A967CE">
        <w:rPr>
          <w:snapToGrid w:val="0"/>
          <w:sz w:val="22"/>
          <w:szCs w:val="22"/>
          <w:highlight w:val="yellow"/>
        </w:rPr>
        <w:t xml:space="preserve">….. </w:t>
      </w:r>
      <w:r w:rsidRPr="00A967CE">
        <w:rPr>
          <w:i/>
          <w:snapToGrid w:val="0"/>
          <w:sz w:val="22"/>
          <w:szCs w:val="22"/>
          <w:highlight w:val="yellow"/>
        </w:rPr>
        <w:t>(doplňte)</w:t>
      </w:r>
    </w:p>
    <w:p w:rsidR="00923C42" w:rsidRPr="00A967CE" w:rsidRDefault="00923C42" w:rsidP="0028713E">
      <w:pPr>
        <w:tabs>
          <w:tab w:val="left" w:pos="1418"/>
        </w:tabs>
        <w:jc w:val="both"/>
        <w:rPr>
          <w:i/>
          <w:snapToGrid w:val="0"/>
          <w:sz w:val="22"/>
          <w:szCs w:val="22"/>
        </w:rPr>
      </w:pPr>
      <w:r w:rsidRPr="00A967CE">
        <w:rPr>
          <w:snapToGrid w:val="0"/>
          <w:sz w:val="22"/>
          <w:szCs w:val="22"/>
        </w:rPr>
        <w:t>bank. spojení:</w:t>
      </w:r>
      <w:r w:rsidRPr="00A967CE">
        <w:rPr>
          <w:snapToGrid w:val="0"/>
          <w:sz w:val="22"/>
          <w:szCs w:val="22"/>
        </w:rPr>
        <w:tab/>
      </w:r>
      <w:r w:rsidR="0028713E" w:rsidRPr="00A967CE">
        <w:rPr>
          <w:snapToGrid w:val="0"/>
          <w:sz w:val="22"/>
          <w:szCs w:val="22"/>
          <w:highlight w:val="yellow"/>
        </w:rPr>
        <w:t xml:space="preserve">….. </w:t>
      </w:r>
      <w:r w:rsidRPr="00A967CE">
        <w:rPr>
          <w:i/>
          <w:snapToGrid w:val="0"/>
          <w:sz w:val="22"/>
          <w:szCs w:val="22"/>
          <w:highlight w:val="yellow"/>
        </w:rPr>
        <w:t>doplňte)</w:t>
      </w:r>
    </w:p>
    <w:p w:rsidR="00923C42" w:rsidRPr="00A967CE" w:rsidRDefault="00923C42" w:rsidP="0028713E">
      <w:pPr>
        <w:tabs>
          <w:tab w:val="left" w:pos="1418"/>
        </w:tabs>
        <w:jc w:val="both"/>
        <w:rPr>
          <w:snapToGrid w:val="0"/>
          <w:sz w:val="22"/>
          <w:szCs w:val="22"/>
        </w:rPr>
      </w:pPr>
      <w:r w:rsidRPr="00A967CE">
        <w:rPr>
          <w:snapToGrid w:val="0"/>
          <w:sz w:val="22"/>
          <w:szCs w:val="22"/>
        </w:rPr>
        <w:t>kontakt. osoba:</w:t>
      </w:r>
      <w:r w:rsidR="0028713E">
        <w:rPr>
          <w:snapToGrid w:val="0"/>
          <w:sz w:val="22"/>
          <w:szCs w:val="22"/>
        </w:rPr>
        <w:tab/>
      </w:r>
      <w:r w:rsidR="0028713E" w:rsidRPr="00A967CE">
        <w:rPr>
          <w:snapToGrid w:val="0"/>
          <w:sz w:val="22"/>
          <w:szCs w:val="22"/>
          <w:highlight w:val="yellow"/>
        </w:rPr>
        <w:t xml:space="preserve">….. </w:t>
      </w:r>
      <w:r w:rsidRPr="00A967CE">
        <w:rPr>
          <w:i/>
          <w:snapToGrid w:val="0"/>
          <w:sz w:val="22"/>
          <w:szCs w:val="22"/>
          <w:highlight w:val="yellow"/>
        </w:rPr>
        <w:t>(doplňte jméno osoby, emailovou adresu a tel. číslo)</w:t>
      </w:r>
    </w:p>
    <w:p w:rsidR="00833355" w:rsidRDefault="00A967CE">
      <w:pPr>
        <w:rPr>
          <w:sz w:val="22"/>
          <w:szCs w:val="22"/>
        </w:rPr>
      </w:pPr>
      <w:r w:rsidRPr="00A967CE">
        <w:rPr>
          <w:sz w:val="22"/>
          <w:szCs w:val="22"/>
        </w:rPr>
        <w:t>(dále jen poskytovatel)</w:t>
      </w:r>
    </w:p>
    <w:p w:rsidR="001053F3" w:rsidRDefault="001053F3" w:rsidP="00DA53ED">
      <w:pPr>
        <w:rPr>
          <w:sz w:val="22"/>
          <w:szCs w:val="22"/>
        </w:rPr>
      </w:pPr>
    </w:p>
    <w:p w:rsidR="00DA53ED" w:rsidRDefault="00045D7A" w:rsidP="00DA53ED">
      <w:pPr>
        <w:rPr>
          <w:sz w:val="22"/>
          <w:szCs w:val="22"/>
        </w:rPr>
      </w:pPr>
      <w:r w:rsidRPr="0072786C">
        <w:rPr>
          <w:sz w:val="22"/>
          <w:szCs w:val="22"/>
        </w:rPr>
        <w:t xml:space="preserve">Tato smlouva byla uzavřena v rámci výběrového řízení vedeného u </w:t>
      </w:r>
      <w:r>
        <w:rPr>
          <w:sz w:val="22"/>
          <w:szCs w:val="22"/>
        </w:rPr>
        <w:t>objednatele</w:t>
      </w:r>
      <w:r w:rsidRPr="0072786C">
        <w:rPr>
          <w:sz w:val="22"/>
          <w:szCs w:val="22"/>
        </w:rPr>
        <w:t xml:space="preserve"> pod číslem </w:t>
      </w:r>
      <w:r w:rsidR="00C5797C" w:rsidRPr="000C2538">
        <w:rPr>
          <w:sz w:val="22"/>
          <w:szCs w:val="22"/>
        </w:rPr>
        <w:t>RVV-</w:t>
      </w:r>
      <w:r w:rsidR="00C5797C">
        <w:rPr>
          <w:sz w:val="22"/>
          <w:szCs w:val="22"/>
        </w:rPr>
        <w:t>01-17-PŘ-Ja-EF</w:t>
      </w:r>
      <w:r w:rsidR="005618D1">
        <w:rPr>
          <w:sz w:val="22"/>
          <w:szCs w:val="22"/>
        </w:rPr>
        <w:t>.</w:t>
      </w:r>
    </w:p>
    <w:p w:rsidR="00ED649C" w:rsidRDefault="00ED649C" w:rsidP="00DA53ED">
      <w:pPr>
        <w:rPr>
          <w:sz w:val="22"/>
          <w:szCs w:val="22"/>
        </w:rPr>
      </w:pPr>
    </w:p>
    <w:p w:rsidR="00ED649C" w:rsidRPr="00A967CE" w:rsidRDefault="00ED649C" w:rsidP="00DA53ED">
      <w:pPr>
        <w:rPr>
          <w:sz w:val="22"/>
          <w:szCs w:val="22"/>
        </w:rPr>
      </w:pPr>
    </w:p>
    <w:p w:rsidR="00833355" w:rsidRDefault="00923C42" w:rsidP="00393D97">
      <w:pPr>
        <w:pStyle w:val="Odstavecseseznamem"/>
        <w:numPr>
          <w:ilvl w:val="0"/>
          <w:numId w:val="13"/>
        </w:numPr>
        <w:spacing w:before="120"/>
        <w:jc w:val="both"/>
        <w:rPr>
          <w:b/>
          <w:bCs/>
          <w:sz w:val="22"/>
          <w:szCs w:val="22"/>
        </w:rPr>
      </w:pPr>
      <w:r w:rsidRPr="00F27BB1">
        <w:rPr>
          <w:b/>
          <w:bCs/>
          <w:sz w:val="22"/>
          <w:szCs w:val="22"/>
        </w:rPr>
        <w:t>Předmět</w:t>
      </w:r>
      <w:r w:rsidR="00833355" w:rsidRPr="00F27BB1">
        <w:rPr>
          <w:b/>
          <w:bCs/>
          <w:sz w:val="22"/>
          <w:szCs w:val="22"/>
        </w:rPr>
        <w:t xml:space="preserve"> smlouvy</w:t>
      </w:r>
    </w:p>
    <w:p w:rsidR="00E960FA" w:rsidRDefault="00E960FA" w:rsidP="00E960FA">
      <w:pPr>
        <w:pStyle w:val="Odstavecseseznamem"/>
        <w:numPr>
          <w:ilvl w:val="0"/>
          <w:numId w:val="1"/>
        </w:numPr>
        <w:spacing w:before="120"/>
        <w:jc w:val="both"/>
        <w:rPr>
          <w:sz w:val="22"/>
          <w:szCs w:val="22"/>
        </w:rPr>
      </w:pPr>
      <w:r w:rsidRPr="0097507D">
        <w:rPr>
          <w:sz w:val="22"/>
          <w:szCs w:val="22"/>
        </w:rPr>
        <w:t xml:space="preserve">Předmětem plnění je zabezpečení vzdělávací aktivity pro </w:t>
      </w:r>
      <w:r>
        <w:rPr>
          <w:sz w:val="22"/>
          <w:szCs w:val="22"/>
        </w:rPr>
        <w:t>7</w:t>
      </w:r>
      <w:r w:rsidRPr="0097507D">
        <w:rPr>
          <w:sz w:val="22"/>
          <w:szCs w:val="22"/>
        </w:rPr>
        <w:t xml:space="preserve"> zaměstnanců objednatele realizované v rámci grantového projektu Operační</w:t>
      </w:r>
      <w:r>
        <w:rPr>
          <w:sz w:val="22"/>
          <w:szCs w:val="22"/>
        </w:rPr>
        <w:t>ho</w:t>
      </w:r>
      <w:r w:rsidRPr="0097507D">
        <w:rPr>
          <w:sz w:val="22"/>
          <w:szCs w:val="22"/>
        </w:rPr>
        <w:t xml:space="preserve"> program</w:t>
      </w:r>
      <w:r>
        <w:rPr>
          <w:sz w:val="22"/>
          <w:szCs w:val="22"/>
        </w:rPr>
        <w:t>u</w:t>
      </w:r>
      <w:r w:rsidRPr="0097507D">
        <w:rPr>
          <w:sz w:val="22"/>
          <w:szCs w:val="22"/>
        </w:rPr>
        <w:t xml:space="preserve"> Zaměstnanost „Podpora odborného vzdělávání zaměstnanců II“ (reg. č. CZ.03.1.52/0.0/0.0/15_021/0000053):</w:t>
      </w:r>
    </w:p>
    <w:p w:rsidR="00C96C55" w:rsidRDefault="00C96C55" w:rsidP="00FA3E58">
      <w:pPr>
        <w:spacing w:before="120"/>
        <w:ind w:left="357"/>
        <w:jc w:val="both"/>
        <w:rPr>
          <w:b/>
          <w:sz w:val="22"/>
          <w:szCs w:val="22"/>
        </w:rPr>
      </w:pPr>
      <w:r>
        <w:rPr>
          <w:b/>
          <w:sz w:val="22"/>
          <w:szCs w:val="22"/>
        </w:rPr>
        <w:t xml:space="preserve">„Svářečský kurz základní - </w:t>
      </w:r>
      <w:r w:rsidRPr="00C96C55">
        <w:rPr>
          <w:b/>
          <w:sz w:val="22"/>
          <w:szCs w:val="22"/>
        </w:rPr>
        <w:t>TN MHD 05 0715 C-E K/5</w:t>
      </w:r>
      <w:r>
        <w:rPr>
          <w:b/>
          <w:sz w:val="22"/>
          <w:szCs w:val="22"/>
        </w:rPr>
        <w:t>“</w:t>
      </w:r>
    </w:p>
    <w:p w:rsidR="00FA3E58" w:rsidRPr="00DA393C" w:rsidRDefault="00DA393C" w:rsidP="00DA393C">
      <w:pPr>
        <w:ind w:left="357"/>
        <w:jc w:val="both"/>
        <w:rPr>
          <w:sz w:val="18"/>
          <w:szCs w:val="18"/>
        </w:rPr>
      </w:pPr>
      <w:r w:rsidRPr="00DA393C">
        <w:rPr>
          <w:sz w:val="18"/>
          <w:szCs w:val="18"/>
        </w:rPr>
        <w:t>(ú</w:t>
      </w:r>
      <w:r w:rsidR="005618D1" w:rsidRPr="00DA393C">
        <w:rPr>
          <w:sz w:val="18"/>
          <w:szCs w:val="18"/>
        </w:rPr>
        <w:t xml:space="preserve">řední </w:t>
      </w:r>
      <w:r w:rsidR="008C70C2" w:rsidRPr="00DA393C">
        <w:rPr>
          <w:sz w:val="18"/>
          <w:szCs w:val="18"/>
        </w:rPr>
        <w:t>zkoušk</w:t>
      </w:r>
      <w:r w:rsidR="005618D1" w:rsidRPr="00DA393C">
        <w:rPr>
          <w:sz w:val="18"/>
          <w:szCs w:val="18"/>
        </w:rPr>
        <w:t>a</w:t>
      </w:r>
      <w:r w:rsidR="00940901" w:rsidRPr="00DA393C">
        <w:rPr>
          <w:sz w:val="18"/>
          <w:szCs w:val="18"/>
        </w:rPr>
        <w:t xml:space="preserve"> svářeče</w:t>
      </w:r>
      <w:r w:rsidR="008C70C2" w:rsidRPr="00DA393C">
        <w:rPr>
          <w:sz w:val="18"/>
          <w:szCs w:val="18"/>
        </w:rPr>
        <w:t xml:space="preserve"> </w:t>
      </w:r>
      <w:r w:rsidR="00FA3E58" w:rsidRPr="00DA393C">
        <w:rPr>
          <w:sz w:val="18"/>
          <w:szCs w:val="18"/>
        </w:rPr>
        <w:t>pro oprávnění svařov</w:t>
      </w:r>
      <w:r w:rsidR="00BF0735">
        <w:rPr>
          <w:sz w:val="18"/>
          <w:szCs w:val="18"/>
        </w:rPr>
        <w:t>ání</w:t>
      </w:r>
      <w:r w:rsidR="00FA3E58" w:rsidRPr="00DA393C">
        <w:rPr>
          <w:sz w:val="18"/>
          <w:szCs w:val="18"/>
        </w:rPr>
        <w:t xml:space="preserve"> žlábkov</w:t>
      </w:r>
      <w:r w:rsidR="00BF0735">
        <w:rPr>
          <w:sz w:val="18"/>
          <w:szCs w:val="18"/>
        </w:rPr>
        <w:t>ých kolejnic</w:t>
      </w:r>
      <w:r w:rsidR="00FA3E58" w:rsidRPr="00DA393C">
        <w:rPr>
          <w:sz w:val="18"/>
          <w:szCs w:val="18"/>
        </w:rPr>
        <w:t xml:space="preserve"> ručně elektrick</w:t>
      </w:r>
      <w:r w:rsidRPr="00DA393C">
        <w:rPr>
          <w:sz w:val="18"/>
          <w:szCs w:val="18"/>
        </w:rPr>
        <w:t>ým obloukem obalenou elektrodou)</w:t>
      </w:r>
    </w:p>
    <w:p w:rsidR="00922E73" w:rsidRPr="00144BC7" w:rsidRDefault="004F0150" w:rsidP="00144BC7">
      <w:pPr>
        <w:pStyle w:val="Odstavecseseznamem"/>
        <w:numPr>
          <w:ilvl w:val="0"/>
          <w:numId w:val="4"/>
        </w:numPr>
        <w:spacing w:before="120"/>
        <w:jc w:val="both"/>
        <w:rPr>
          <w:sz w:val="22"/>
          <w:szCs w:val="22"/>
        </w:rPr>
      </w:pPr>
      <w:r>
        <w:rPr>
          <w:sz w:val="22"/>
          <w:szCs w:val="22"/>
        </w:rPr>
        <w:t>Vzdělávací aktivita</w:t>
      </w:r>
      <w:r w:rsidR="001D2F5B" w:rsidRPr="00144BC7">
        <w:rPr>
          <w:sz w:val="22"/>
          <w:szCs w:val="22"/>
        </w:rPr>
        <w:t xml:space="preserve"> za účelem získání oprávnění pro svařování materiálu</w:t>
      </w:r>
      <w:r w:rsidR="00CE1E1B" w:rsidRPr="00144BC7">
        <w:rPr>
          <w:sz w:val="22"/>
          <w:szCs w:val="22"/>
        </w:rPr>
        <w:t xml:space="preserve"> </w:t>
      </w:r>
      <w:r w:rsidR="001D2F5B" w:rsidRPr="00144BC7">
        <w:rPr>
          <w:sz w:val="22"/>
          <w:szCs w:val="22"/>
        </w:rPr>
        <w:t>bud</w:t>
      </w:r>
      <w:r w:rsidR="00CE1E1B" w:rsidRPr="00144BC7">
        <w:rPr>
          <w:sz w:val="22"/>
          <w:szCs w:val="22"/>
        </w:rPr>
        <w:t>e</w:t>
      </w:r>
      <w:r w:rsidR="001D2F5B" w:rsidRPr="00144BC7">
        <w:rPr>
          <w:sz w:val="22"/>
          <w:szCs w:val="22"/>
        </w:rPr>
        <w:t xml:space="preserve"> realizován</w:t>
      </w:r>
      <w:r>
        <w:rPr>
          <w:sz w:val="22"/>
          <w:szCs w:val="22"/>
        </w:rPr>
        <w:t>a</w:t>
      </w:r>
      <w:r w:rsidR="00CE1E1B" w:rsidRPr="00144BC7">
        <w:rPr>
          <w:sz w:val="22"/>
          <w:szCs w:val="22"/>
        </w:rPr>
        <w:t xml:space="preserve"> prezenční formou </w:t>
      </w:r>
      <w:r w:rsidR="001D2F5B" w:rsidRPr="00144BC7">
        <w:rPr>
          <w:sz w:val="22"/>
          <w:szCs w:val="22"/>
        </w:rPr>
        <w:t>na základě osnov</w:t>
      </w:r>
      <w:r w:rsidR="00DA393C" w:rsidRPr="00144BC7">
        <w:rPr>
          <w:sz w:val="22"/>
          <w:szCs w:val="22"/>
        </w:rPr>
        <w:t>y</w:t>
      </w:r>
      <w:r w:rsidR="001D2F5B" w:rsidRPr="00144BC7">
        <w:rPr>
          <w:sz w:val="22"/>
          <w:szCs w:val="22"/>
        </w:rPr>
        <w:t xml:space="preserve"> </w:t>
      </w:r>
      <w:r w:rsidR="00DA393C" w:rsidRPr="00144BC7">
        <w:rPr>
          <w:sz w:val="22"/>
          <w:szCs w:val="22"/>
        </w:rPr>
        <w:t>výše uvedeného typu</w:t>
      </w:r>
      <w:r w:rsidR="006A58D9" w:rsidRPr="00144BC7">
        <w:rPr>
          <w:sz w:val="22"/>
          <w:szCs w:val="22"/>
        </w:rPr>
        <w:t xml:space="preserve"> svářečsk</w:t>
      </w:r>
      <w:r w:rsidR="00DA393C" w:rsidRPr="00144BC7">
        <w:rPr>
          <w:sz w:val="22"/>
          <w:szCs w:val="22"/>
        </w:rPr>
        <w:t>ého kurzu</w:t>
      </w:r>
      <w:r w:rsidR="006A58D9" w:rsidRPr="00144BC7">
        <w:rPr>
          <w:sz w:val="22"/>
          <w:szCs w:val="22"/>
        </w:rPr>
        <w:t>.</w:t>
      </w:r>
      <w:r w:rsidR="00745728" w:rsidRPr="00144BC7">
        <w:rPr>
          <w:sz w:val="22"/>
          <w:szCs w:val="22"/>
        </w:rPr>
        <w:t xml:space="preserve"> </w:t>
      </w:r>
      <w:r w:rsidR="00354CF9" w:rsidRPr="00144BC7">
        <w:rPr>
          <w:sz w:val="22"/>
          <w:szCs w:val="22"/>
        </w:rPr>
        <w:t>Obsahem</w:t>
      </w:r>
      <w:r w:rsidR="00922E73" w:rsidRPr="00144BC7">
        <w:rPr>
          <w:sz w:val="22"/>
          <w:szCs w:val="22"/>
        </w:rPr>
        <w:t xml:space="preserve"> kurz</w:t>
      </w:r>
      <w:r w:rsidR="00144BC7" w:rsidRPr="00144BC7">
        <w:rPr>
          <w:sz w:val="22"/>
          <w:szCs w:val="22"/>
        </w:rPr>
        <w:t xml:space="preserve">u </w:t>
      </w:r>
      <w:r w:rsidR="001D2F5B" w:rsidRPr="00144BC7">
        <w:rPr>
          <w:sz w:val="22"/>
          <w:szCs w:val="22"/>
        </w:rPr>
        <w:t>je</w:t>
      </w:r>
      <w:r w:rsidR="00354CF9" w:rsidRPr="00144BC7">
        <w:rPr>
          <w:sz w:val="22"/>
          <w:szCs w:val="22"/>
        </w:rPr>
        <w:t xml:space="preserve"> teoretická</w:t>
      </w:r>
      <w:r w:rsidR="008B46C5" w:rsidRPr="00144BC7">
        <w:rPr>
          <w:sz w:val="22"/>
          <w:szCs w:val="22"/>
        </w:rPr>
        <w:t xml:space="preserve"> a</w:t>
      </w:r>
      <w:r w:rsidR="00667DE7">
        <w:rPr>
          <w:sz w:val="22"/>
          <w:szCs w:val="22"/>
        </w:rPr>
        <w:t> </w:t>
      </w:r>
      <w:r w:rsidR="00354CF9" w:rsidRPr="00144BC7">
        <w:rPr>
          <w:sz w:val="22"/>
          <w:szCs w:val="22"/>
        </w:rPr>
        <w:t>praktická část</w:t>
      </w:r>
      <w:r w:rsidR="00144BC7" w:rsidRPr="00144BC7">
        <w:rPr>
          <w:sz w:val="22"/>
          <w:szCs w:val="22"/>
        </w:rPr>
        <w:t>,</w:t>
      </w:r>
      <w:r w:rsidR="008B46C5" w:rsidRPr="00144BC7">
        <w:rPr>
          <w:sz w:val="22"/>
          <w:szCs w:val="22"/>
        </w:rPr>
        <w:t xml:space="preserve"> </w:t>
      </w:r>
      <w:r w:rsidR="00144BC7" w:rsidRPr="00144BC7">
        <w:rPr>
          <w:sz w:val="22"/>
          <w:szCs w:val="22"/>
        </w:rPr>
        <w:t>včetně</w:t>
      </w:r>
      <w:r w:rsidR="00354CF9" w:rsidRPr="00144BC7">
        <w:rPr>
          <w:sz w:val="22"/>
          <w:szCs w:val="22"/>
        </w:rPr>
        <w:t xml:space="preserve"> závěrečn</w:t>
      </w:r>
      <w:r w:rsidR="00144BC7" w:rsidRPr="00144BC7">
        <w:rPr>
          <w:sz w:val="22"/>
          <w:szCs w:val="22"/>
        </w:rPr>
        <w:t>é</w:t>
      </w:r>
      <w:r w:rsidR="00354CF9" w:rsidRPr="00144BC7">
        <w:rPr>
          <w:sz w:val="22"/>
          <w:szCs w:val="22"/>
        </w:rPr>
        <w:t xml:space="preserve"> </w:t>
      </w:r>
      <w:r w:rsidR="00C16916">
        <w:rPr>
          <w:sz w:val="22"/>
          <w:szCs w:val="22"/>
        </w:rPr>
        <w:t xml:space="preserve">úřední </w:t>
      </w:r>
      <w:r w:rsidR="00354CF9" w:rsidRPr="00144BC7">
        <w:rPr>
          <w:sz w:val="22"/>
          <w:szCs w:val="22"/>
        </w:rPr>
        <w:t>zkoušk</w:t>
      </w:r>
      <w:r w:rsidR="00144BC7" w:rsidRPr="00144BC7">
        <w:rPr>
          <w:sz w:val="22"/>
          <w:szCs w:val="22"/>
        </w:rPr>
        <w:t>y</w:t>
      </w:r>
      <w:r w:rsidR="00354CF9" w:rsidRPr="00144BC7">
        <w:rPr>
          <w:sz w:val="22"/>
          <w:szCs w:val="22"/>
        </w:rPr>
        <w:t xml:space="preserve">, </w:t>
      </w:r>
      <w:r w:rsidR="00D916D9" w:rsidRPr="00144BC7">
        <w:rPr>
          <w:sz w:val="22"/>
          <w:szCs w:val="22"/>
        </w:rPr>
        <w:t>kter</w:t>
      </w:r>
      <w:r w:rsidR="00354CF9" w:rsidRPr="00144BC7">
        <w:rPr>
          <w:sz w:val="22"/>
          <w:szCs w:val="22"/>
        </w:rPr>
        <w:t>ou</w:t>
      </w:r>
      <w:r w:rsidR="00D916D9" w:rsidRPr="00144BC7">
        <w:rPr>
          <w:sz w:val="22"/>
          <w:szCs w:val="22"/>
        </w:rPr>
        <w:t xml:space="preserve"> zabezpečí poskytovatel</w:t>
      </w:r>
      <w:r w:rsidR="00922E73" w:rsidRPr="00144BC7">
        <w:rPr>
          <w:sz w:val="22"/>
          <w:szCs w:val="22"/>
        </w:rPr>
        <w:t>.</w:t>
      </w:r>
      <w:r w:rsidR="00D916D9" w:rsidRPr="00144BC7">
        <w:rPr>
          <w:sz w:val="22"/>
          <w:szCs w:val="22"/>
        </w:rPr>
        <w:t xml:space="preserve"> </w:t>
      </w:r>
    </w:p>
    <w:p w:rsidR="005618D1" w:rsidRPr="005618D1" w:rsidRDefault="005618D1" w:rsidP="00604E19">
      <w:pPr>
        <w:numPr>
          <w:ilvl w:val="0"/>
          <w:numId w:val="4"/>
        </w:numPr>
        <w:tabs>
          <w:tab w:val="left" w:pos="3828"/>
          <w:tab w:val="left" w:pos="6804"/>
        </w:tabs>
        <w:suppressAutoHyphens/>
        <w:spacing w:before="120"/>
        <w:ind w:left="357" w:hanging="357"/>
        <w:jc w:val="both"/>
        <w:rPr>
          <w:sz w:val="22"/>
          <w:szCs w:val="22"/>
        </w:rPr>
      </w:pPr>
      <w:r w:rsidRPr="005618D1">
        <w:rPr>
          <w:sz w:val="22"/>
          <w:szCs w:val="22"/>
        </w:rPr>
        <w:t>Celkový rozsah vzdělávací aktivity:</w:t>
      </w:r>
      <w:r w:rsidR="00604E19">
        <w:rPr>
          <w:sz w:val="22"/>
          <w:szCs w:val="22"/>
        </w:rPr>
        <w:tab/>
      </w:r>
      <w:r w:rsidR="002972BF">
        <w:rPr>
          <w:sz w:val="22"/>
          <w:szCs w:val="22"/>
        </w:rPr>
        <w:t>120</w:t>
      </w:r>
      <w:r w:rsidRPr="005618D1">
        <w:rPr>
          <w:sz w:val="22"/>
          <w:szCs w:val="22"/>
        </w:rPr>
        <w:t xml:space="preserve"> vyuč</w:t>
      </w:r>
      <w:r w:rsidR="00CE1E1B">
        <w:rPr>
          <w:sz w:val="22"/>
          <w:szCs w:val="22"/>
        </w:rPr>
        <w:t>ovacích</w:t>
      </w:r>
      <w:r w:rsidRPr="005618D1">
        <w:rPr>
          <w:sz w:val="22"/>
          <w:szCs w:val="22"/>
        </w:rPr>
        <w:t xml:space="preserve"> hodin (</w:t>
      </w:r>
      <w:r w:rsidR="00604E19">
        <w:rPr>
          <w:sz w:val="22"/>
          <w:szCs w:val="22"/>
        </w:rPr>
        <w:t>1 VH = 60 minut</w:t>
      </w:r>
      <w:r w:rsidRPr="005618D1">
        <w:rPr>
          <w:sz w:val="22"/>
          <w:szCs w:val="22"/>
        </w:rPr>
        <w:t>)</w:t>
      </w:r>
    </w:p>
    <w:p w:rsidR="005618D1" w:rsidRPr="005618D1" w:rsidRDefault="00CE1E1B" w:rsidP="00CE1E1B">
      <w:pPr>
        <w:tabs>
          <w:tab w:val="left" w:pos="4678"/>
          <w:tab w:val="left" w:pos="6804"/>
        </w:tabs>
        <w:ind w:left="3828"/>
        <w:jc w:val="both"/>
        <w:rPr>
          <w:sz w:val="22"/>
          <w:szCs w:val="22"/>
        </w:rPr>
      </w:pPr>
      <w:r>
        <w:rPr>
          <w:sz w:val="22"/>
          <w:szCs w:val="22"/>
        </w:rPr>
        <w:t xml:space="preserve">z toho: </w:t>
      </w:r>
      <w:r>
        <w:rPr>
          <w:sz w:val="22"/>
          <w:szCs w:val="22"/>
        </w:rPr>
        <w:tab/>
        <w:t>teorie</w:t>
      </w:r>
      <w:r w:rsidR="005618D1" w:rsidRPr="005618D1">
        <w:rPr>
          <w:sz w:val="22"/>
          <w:szCs w:val="22"/>
        </w:rPr>
        <w:tab/>
      </w:r>
      <w:r>
        <w:rPr>
          <w:sz w:val="22"/>
          <w:szCs w:val="22"/>
        </w:rPr>
        <w:t xml:space="preserve">  </w:t>
      </w:r>
      <w:r w:rsidR="00FD3DBE">
        <w:rPr>
          <w:sz w:val="22"/>
          <w:szCs w:val="22"/>
        </w:rPr>
        <w:t>30</w:t>
      </w:r>
      <w:r w:rsidR="005618D1" w:rsidRPr="005618D1">
        <w:rPr>
          <w:sz w:val="22"/>
          <w:szCs w:val="22"/>
        </w:rPr>
        <w:t xml:space="preserve"> VH</w:t>
      </w:r>
    </w:p>
    <w:p w:rsidR="005618D1" w:rsidRPr="005618D1" w:rsidRDefault="00CE1E1B" w:rsidP="00CE1E1B">
      <w:pPr>
        <w:tabs>
          <w:tab w:val="left" w:pos="3828"/>
          <w:tab w:val="left" w:pos="4678"/>
          <w:tab w:val="left" w:pos="6804"/>
        </w:tabs>
        <w:ind w:left="3828"/>
        <w:jc w:val="both"/>
        <w:rPr>
          <w:sz w:val="22"/>
          <w:szCs w:val="22"/>
        </w:rPr>
      </w:pPr>
      <w:r>
        <w:rPr>
          <w:sz w:val="22"/>
          <w:szCs w:val="22"/>
        </w:rPr>
        <w:tab/>
        <w:t>praxe</w:t>
      </w:r>
      <w:r w:rsidR="005618D1" w:rsidRPr="005618D1">
        <w:rPr>
          <w:sz w:val="22"/>
          <w:szCs w:val="22"/>
        </w:rPr>
        <w:tab/>
      </w:r>
      <w:r>
        <w:rPr>
          <w:sz w:val="22"/>
          <w:szCs w:val="22"/>
        </w:rPr>
        <w:t xml:space="preserve">  </w:t>
      </w:r>
      <w:r w:rsidR="00FD3DBE">
        <w:rPr>
          <w:sz w:val="22"/>
          <w:szCs w:val="22"/>
        </w:rPr>
        <w:t>8</w:t>
      </w:r>
      <w:r w:rsidR="005618D1" w:rsidRPr="005618D1">
        <w:rPr>
          <w:sz w:val="22"/>
          <w:szCs w:val="22"/>
        </w:rPr>
        <w:t>2 VH</w:t>
      </w:r>
    </w:p>
    <w:p w:rsidR="005618D1" w:rsidRPr="002972BF" w:rsidRDefault="002972BF" w:rsidP="00CE1E1B">
      <w:pPr>
        <w:tabs>
          <w:tab w:val="left" w:pos="3828"/>
          <w:tab w:val="left" w:pos="4678"/>
          <w:tab w:val="left" w:pos="6804"/>
        </w:tabs>
        <w:ind w:left="3828"/>
        <w:jc w:val="both"/>
        <w:rPr>
          <w:sz w:val="22"/>
          <w:szCs w:val="22"/>
        </w:rPr>
      </w:pPr>
      <w:r>
        <w:rPr>
          <w:sz w:val="22"/>
          <w:szCs w:val="22"/>
        </w:rPr>
        <w:lastRenderedPageBreak/>
        <w:tab/>
      </w:r>
      <w:r w:rsidR="005618D1" w:rsidRPr="005618D1">
        <w:rPr>
          <w:sz w:val="22"/>
          <w:szCs w:val="22"/>
        </w:rPr>
        <w:t>závěrečná zkouška</w:t>
      </w:r>
      <w:r w:rsidR="005618D1" w:rsidRPr="005618D1">
        <w:rPr>
          <w:sz w:val="22"/>
          <w:szCs w:val="22"/>
        </w:rPr>
        <w:tab/>
        <w:t xml:space="preserve">  </w:t>
      </w:r>
      <w:r w:rsidR="00CE1E1B">
        <w:rPr>
          <w:sz w:val="22"/>
          <w:szCs w:val="22"/>
        </w:rPr>
        <w:t xml:space="preserve">  </w:t>
      </w:r>
      <w:r w:rsidR="00FD3DBE">
        <w:rPr>
          <w:sz w:val="22"/>
          <w:szCs w:val="22"/>
        </w:rPr>
        <w:t>8</w:t>
      </w:r>
      <w:r w:rsidR="005618D1" w:rsidRPr="004E7F44">
        <w:rPr>
          <w:rFonts w:ascii="Calibri" w:hAnsi="Calibri" w:cs="Calibri"/>
          <w:sz w:val="22"/>
          <w:szCs w:val="22"/>
        </w:rPr>
        <w:t xml:space="preserve"> </w:t>
      </w:r>
      <w:r w:rsidR="005618D1" w:rsidRPr="002972BF">
        <w:rPr>
          <w:sz w:val="22"/>
          <w:szCs w:val="22"/>
        </w:rPr>
        <w:t>VH</w:t>
      </w:r>
    </w:p>
    <w:p w:rsidR="002972BF" w:rsidRDefault="004F0150" w:rsidP="002972BF">
      <w:pPr>
        <w:pStyle w:val="Odstavecseseznamem"/>
        <w:numPr>
          <w:ilvl w:val="0"/>
          <w:numId w:val="4"/>
        </w:numPr>
        <w:spacing w:before="120"/>
        <w:ind w:left="425" w:hanging="425"/>
        <w:jc w:val="both"/>
        <w:rPr>
          <w:sz w:val="22"/>
          <w:szCs w:val="22"/>
        </w:rPr>
      </w:pPr>
      <w:r>
        <w:rPr>
          <w:sz w:val="22"/>
          <w:szCs w:val="22"/>
        </w:rPr>
        <w:t>Vzdělávací aktivita</w:t>
      </w:r>
      <w:r w:rsidR="002972BF">
        <w:rPr>
          <w:sz w:val="22"/>
          <w:szCs w:val="22"/>
        </w:rPr>
        <w:t xml:space="preserve"> bud</w:t>
      </w:r>
      <w:r w:rsidR="00144BC7">
        <w:rPr>
          <w:sz w:val="22"/>
          <w:szCs w:val="22"/>
        </w:rPr>
        <w:t>e proveden</w:t>
      </w:r>
      <w:r>
        <w:rPr>
          <w:sz w:val="22"/>
          <w:szCs w:val="22"/>
        </w:rPr>
        <w:t>a</w:t>
      </w:r>
      <w:r w:rsidR="002972BF">
        <w:rPr>
          <w:sz w:val="22"/>
          <w:szCs w:val="22"/>
        </w:rPr>
        <w:t xml:space="preserve"> v souladu s příslušnou registrací, platnými normami a právními předpisy.</w:t>
      </w:r>
    </w:p>
    <w:p w:rsidR="005E4BBB" w:rsidRPr="005E4BBB" w:rsidRDefault="005E4BBB" w:rsidP="005E4BBB">
      <w:pPr>
        <w:jc w:val="both"/>
        <w:rPr>
          <w:sz w:val="22"/>
          <w:szCs w:val="22"/>
        </w:rPr>
      </w:pPr>
    </w:p>
    <w:p w:rsidR="00C51D8C" w:rsidRPr="00865E90" w:rsidRDefault="00C51D8C" w:rsidP="005E4BBB">
      <w:pPr>
        <w:rPr>
          <w:sz w:val="22"/>
          <w:szCs w:val="22"/>
        </w:rPr>
      </w:pPr>
    </w:p>
    <w:p w:rsidR="00D916D9" w:rsidRDefault="003E197D" w:rsidP="00393D97">
      <w:pPr>
        <w:pStyle w:val="Odstavecseseznamem"/>
        <w:numPr>
          <w:ilvl w:val="0"/>
          <w:numId w:val="13"/>
        </w:numPr>
        <w:rPr>
          <w:b/>
          <w:sz w:val="22"/>
          <w:szCs w:val="22"/>
        </w:rPr>
      </w:pPr>
      <w:r w:rsidRPr="00F27BB1">
        <w:rPr>
          <w:b/>
          <w:sz w:val="22"/>
          <w:szCs w:val="22"/>
        </w:rPr>
        <w:t>Doba a místo</w:t>
      </w:r>
      <w:r w:rsidR="00D916D9" w:rsidRPr="00F27BB1">
        <w:rPr>
          <w:b/>
          <w:sz w:val="22"/>
          <w:szCs w:val="22"/>
        </w:rPr>
        <w:t xml:space="preserve"> plnění</w:t>
      </w:r>
    </w:p>
    <w:p w:rsidR="002972BF" w:rsidRPr="002972BF" w:rsidRDefault="002972BF" w:rsidP="005412D6">
      <w:pPr>
        <w:pStyle w:val="Odstavecseseznamem"/>
        <w:numPr>
          <w:ilvl w:val="0"/>
          <w:numId w:val="14"/>
        </w:numPr>
        <w:spacing w:before="180"/>
        <w:ind w:left="425" w:hanging="425"/>
        <w:jc w:val="both"/>
        <w:rPr>
          <w:sz w:val="22"/>
          <w:szCs w:val="22"/>
        </w:rPr>
      </w:pPr>
      <w:r w:rsidRPr="002972BF">
        <w:rPr>
          <w:sz w:val="22"/>
          <w:szCs w:val="22"/>
        </w:rPr>
        <w:t>Doba trvání vzdělávací aktivity:</w:t>
      </w:r>
    </w:p>
    <w:p w:rsidR="002972BF" w:rsidRPr="00D03EFF" w:rsidRDefault="002972BF" w:rsidP="00C309B1">
      <w:pPr>
        <w:pStyle w:val="Odstavecseseznamem"/>
        <w:numPr>
          <w:ilvl w:val="0"/>
          <w:numId w:val="33"/>
        </w:numPr>
        <w:tabs>
          <w:tab w:val="left" w:pos="4395"/>
        </w:tabs>
        <w:suppressAutoHyphens/>
        <w:spacing w:before="60"/>
        <w:jc w:val="both"/>
        <w:rPr>
          <w:sz w:val="22"/>
          <w:szCs w:val="22"/>
        </w:rPr>
      </w:pPr>
      <w:r w:rsidRPr="00D03EFF">
        <w:rPr>
          <w:sz w:val="22"/>
          <w:szCs w:val="22"/>
        </w:rPr>
        <w:t xml:space="preserve">výuka </w:t>
      </w:r>
      <w:r w:rsidR="00D03EFF" w:rsidRPr="00D03EFF">
        <w:rPr>
          <w:sz w:val="22"/>
          <w:szCs w:val="22"/>
        </w:rPr>
        <w:t xml:space="preserve">kurzu </w:t>
      </w:r>
      <w:r w:rsidRPr="00D03EFF">
        <w:rPr>
          <w:sz w:val="22"/>
          <w:szCs w:val="22"/>
        </w:rPr>
        <w:t>proběhne v termínu od</w:t>
      </w:r>
      <w:r w:rsidR="00871111" w:rsidRPr="00D03EFF">
        <w:rPr>
          <w:sz w:val="22"/>
          <w:szCs w:val="22"/>
        </w:rPr>
        <w:t>:</w:t>
      </w:r>
      <w:r w:rsidRPr="00D03EFF">
        <w:rPr>
          <w:sz w:val="22"/>
          <w:szCs w:val="22"/>
        </w:rPr>
        <w:t xml:space="preserve"> </w:t>
      </w:r>
      <w:r w:rsidR="00C309B1">
        <w:rPr>
          <w:sz w:val="22"/>
          <w:szCs w:val="22"/>
        </w:rPr>
        <w:tab/>
      </w:r>
      <w:r w:rsidR="00871111" w:rsidRPr="00D03EFF">
        <w:rPr>
          <w:sz w:val="22"/>
          <w:szCs w:val="22"/>
          <w:highlight w:val="yellow"/>
        </w:rPr>
        <w:t>………………</w:t>
      </w:r>
      <w:r w:rsidR="00871111" w:rsidRPr="00D03EFF">
        <w:rPr>
          <w:sz w:val="22"/>
          <w:szCs w:val="22"/>
        </w:rPr>
        <w:t xml:space="preserve"> do: </w:t>
      </w:r>
      <w:r w:rsidR="00871111" w:rsidRPr="00D03EFF">
        <w:rPr>
          <w:sz w:val="22"/>
          <w:szCs w:val="22"/>
          <w:highlight w:val="yellow"/>
        </w:rPr>
        <w:t>…………….</w:t>
      </w:r>
    </w:p>
    <w:p w:rsidR="00990AAF" w:rsidRDefault="002972BF" w:rsidP="00C309B1">
      <w:pPr>
        <w:pStyle w:val="Zkladntextodsazen"/>
        <w:tabs>
          <w:tab w:val="left" w:pos="4395"/>
        </w:tabs>
        <w:ind w:left="76" w:right="-1" w:firstLine="709"/>
        <w:rPr>
          <w:i/>
          <w:sz w:val="18"/>
          <w:szCs w:val="18"/>
        </w:rPr>
      </w:pPr>
      <w:r w:rsidRPr="002972BF">
        <w:t>závěrečná zkouška proběhne</w:t>
      </w:r>
      <w:r w:rsidR="00871111">
        <w:t xml:space="preserve">: </w:t>
      </w:r>
      <w:r w:rsidR="00C309B1">
        <w:tab/>
      </w:r>
      <w:r w:rsidR="00871111">
        <w:rPr>
          <w:highlight w:val="yellow"/>
        </w:rPr>
        <w:t>……………</w:t>
      </w:r>
      <w:r w:rsidR="00D03EFF">
        <w:rPr>
          <w:highlight w:val="yellow"/>
        </w:rPr>
        <w:t>…..</w:t>
      </w:r>
      <w:r w:rsidR="00871111">
        <w:rPr>
          <w:highlight w:val="yellow"/>
        </w:rPr>
        <w:t xml:space="preserve"> </w:t>
      </w:r>
      <w:r w:rsidR="00871111" w:rsidRPr="00871111">
        <w:rPr>
          <w:i/>
          <w:sz w:val="18"/>
          <w:szCs w:val="18"/>
          <w:highlight w:val="yellow"/>
        </w:rPr>
        <w:t>(</w:t>
      </w:r>
      <w:r w:rsidR="00871111" w:rsidRPr="00AF21A2">
        <w:rPr>
          <w:i/>
          <w:sz w:val="18"/>
          <w:szCs w:val="18"/>
          <w:highlight w:val="yellow"/>
        </w:rPr>
        <w:t>uchazeč</w:t>
      </w:r>
      <w:r w:rsidR="00871111" w:rsidRPr="00871111">
        <w:rPr>
          <w:i/>
          <w:sz w:val="18"/>
          <w:szCs w:val="18"/>
          <w:highlight w:val="yellow"/>
        </w:rPr>
        <w:t xml:space="preserve"> </w:t>
      </w:r>
      <w:r w:rsidR="00871111" w:rsidRPr="00AF21A2">
        <w:rPr>
          <w:i/>
          <w:sz w:val="18"/>
          <w:szCs w:val="18"/>
          <w:highlight w:val="yellow"/>
        </w:rPr>
        <w:t>doplní</w:t>
      </w:r>
      <w:r w:rsidR="00871111" w:rsidRPr="00871111">
        <w:rPr>
          <w:i/>
          <w:sz w:val="18"/>
          <w:szCs w:val="18"/>
          <w:highlight w:val="yellow"/>
        </w:rPr>
        <w:t xml:space="preserve"> termín</w:t>
      </w:r>
      <w:r w:rsidR="00871111">
        <w:rPr>
          <w:i/>
          <w:sz w:val="18"/>
          <w:szCs w:val="18"/>
          <w:highlight w:val="yellow"/>
        </w:rPr>
        <w:t>y)</w:t>
      </w:r>
      <w:r w:rsidR="00871111" w:rsidRPr="00AF21A2">
        <w:rPr>
          <w:i/>
          <w:sz w:val="18"/>
          <w:szCs w:val="18"/>
          <w:highlight w:val="yellow"/>
        </w:rPr>
        <w:t xml:space="preserve"> </w:t>
      </w:r>
    </w:p>
    <w:p w:rsidR="008B217A" w:rsidRPr="008B217A" w:rsidRDefault="008B217A" w:rsidP="008B217A">
      <w:pPr>
        <w:pStyle w:val="Zkladntextodsazen"/>
        <w:tabs>
          <w:tab w:val="left" w:pos="4395"/>
        </w:tabs>
        <w:ind w:left="426" w:right="-1" w:hanging="426"/>
      </w:pPr>
      <w:r>
        <w:rPr>
          <w:i/>
        </w:rPr>
        <w:tab/>
      </w:r>
      <w:r>
        <w:t xml:space="preserve">Předpokládaný průběh výuky kurzu </w:t>
      </w:r>
      <w:r w:rsidR="00E93AF8">
        <w:t xml:space="preserve">uvede poskytovatel do </w:t>
      </w:r>
      <w:r w:rsidR="008A4741">
        <w:rPr>
          <w:highlight w:val="lightGray"/>
        </w:rPr>
        <w:t>p</w:t>
      </w:r>
      <w:r w:rsidR="008F0299" w:rsidRPr="008F0299">
        <w:rPr>
          <w:highlight w:val="lightGray"/>
        </w:rPr>
        <w:t>řílohy č.</w:t>
      </w:r>
      <w:r w:rsidR="00E93AF8">
        <w:t xml:space="preserve"> 2, která je součástí této smlouvy.</w:t>
      </w:r>
    </w:p>
    <w:p w:rsidR="00AF21A2" w:rsidRDefault="00871111" w:rsidP="00DA53ED">
      <w:pPr>
        <w:pStyle w:val="Zkladntextodsazen"/>
        <w:numPr>
          <w:ilvl w:val="0"/>
          <w:numId w:val="14"/>
        </w:numPr>
        <w:spacing w:before="120"/>
        <w:ind w:left="425" w:hanging="425"/>
      </w:pPr>
      <w:r>
        <w:t>S</w:t>
      </w:r>
      <w:r w:rsidR="00AF21A2" w:rsidRPr="00AF21A2">
        <w:t xml:space="preserve">eznam účastníků </w:t>
      </w:r>
      <w:r w:rsidR="004F0150">
        <w:t>vzdělávací aktivity</w:t>
      </w:r>
      <w:r>
        <w:t xml:space="preserve"> </w:t>
      </w:r>
      <w:r w:rsidR="00726B84">
        <w:t xml:space="preserve">tvoří samostatnou </w:t>
      </w:r>
      <w:r w:rsidR="008A4741">
        <w:rPr>
          <w:highlight w:val="lightGray"/>
        </w:rPr>
        <w:t>p</w:t>
      </w:r>
      <w:r w:rsidRPr="00BE278B">
        <w:rPr>
          <w:highlight w:val="lightGray"/>
        </w:rPr>
        <w:t>říloh</w:t>
      </w:r>
      <w:r w:rsidR="00726B84" w:rsidRPr="00BE278B">
        <w:rPr>
          <w:highlight w:val="lightGray"/>
        </w:rPr>
        <w:t>u</w:t>
      </w:r>
      <w:r w:rsidRPr="00BE278B">
        <w:rPr>
          <w:highlight w:val="lightGray"/>
        </w:rPr>
        <w:t xml:space="preserve"> č.</w:t>
      </w:r>
      <w:r>
        <w:t xml:space="preserve"> 1</w:t>
      </w:r>
      <w:r w:rsidR="00AF21A2" w:rsidRPr="00AF21A2">
        <w:t xml:space="preserve">. </w:t>
      </w:r>
    </w:p>
    <w:p w:rsidR="00AF21A2" w:rsidRDefault="004F0150" w:rsidP="00DA53ED">
      <w:pPr>
        <w:pStyle w:val="Odstavecseseznamem"/>
        <w:numPr>
          <w:ilvl w:val="0"/>
          <w:numId w:val="14"/>
        </w:numPr>
        <w:spacing w:before="120"/>
        <w:ind w:left="425" w:hanging="425"/>
        <w:jc w:val="both"/>
        <w:rPr>
          <w:sz w:val="22"/>
          <w:szCs w:val="22"/>
        </w:rPr>
      </w:pPr>
      <w:r>
        <w:rPr>
          <w:sz w:val="22"/>
          <w:szCs w:val="22"/>
        </w:rPr>
        <w:t>Vzdělávací aktivita</w:t>
      </w:r>
      <w:r w:rsidR="00AF21A2">
        <w:rPr>
          <w:sz w:val="22"/>
          <w:szCs w:val="22"/>
        </w:rPr>
        <w:t xml:space="preserve"> bud</w:t>
      </w:r>
      <w:r w:rsidR="00144BC7">
        <w:rPr>
          <w:sz w:val="22"/>
          <w:szCs w:val="22"/>
        </w:rPr>
        <w:t>e realizován</w:t>
      </w:r>
      <w:r>
        <w:rPr>
          <w:sz w:val="22"/>
          <w:szCs w:val="22"/>
        </w:rPr>
        <w:t>a</w:t>
      </w:r>
      <w:r w:rsidR="00AF21A2">
        <w:rPr>
          <w:sz w:val="22"/>
          <w:szCs w:val="22"/>
        </w:rPr>
        <w:t xml:space="preserve"> ve školicích prostorách poskytovatele umístěných na adrese:</w:t>
      </w:r>
    </w:p>
    <w:p w:rsidR="00AF21A2" w:rsidRPr="00AF21A2" w:rsidRDefault="00AF21A2" w:rsidP="005E4BBB">
      <w:pPr>
        <w:ind w:left="426" w:right="-1"/>
        <w:jc w:val="both"/>
        <w:rPr>
          <w:sz w:val="22"/>
          <w:szCs w:val="22"/>
        </w:rPr>
      </w:pPr>
      <w:r w:rsidRPr="0028713E">
        <w:rPr>
          <w:sz w:val="22"/>
          <w:szCs w:val="22"/>
          <w:highlight w:val="yellow"/>
        </w:rPr>
        <w:t>…………………………………………………………………………………………………………</w:t>
      </w:r>
      <w:r w:rsidR="0028713E" w:rsidRPr="0028713E">
        <w:rPr>
          <w:sz w:val="22"/>
          <w:szCs w:val="22"/>
          <w:highlight w:val="yellow"/>
        </w:rPr>
        <w:t>…...</w:t>
      </w:r>
    </w:p>
    <w:p w:rsidR="00AF21A2" w:rsidRDefault="00AF21A2" w:rsidP="005E4BBB">
      <w:pPr>
        <w:ind w:left="426" w:right="-567"/>
        <w:jc w:val="both"/>
        <w:rPr>
          <w:i/>
          <w:snapToGrid w:val="0"/>
          <w:sz w:val="18"/>
          <w:szCs w:val="18"/>
        </w:rPr>
      </w:pPr>
      <w:r w:rsidRPr="00AF21A2">
        <w:rPr>
          <w:sz w:val="18"/>
          <w:szCs w:val="18"/>
          <w:highlight w:val="yellow"/>
        </w:rPr>
        <w:t>(</w:t>
      </w:r>
      <w:r w:rsidRPr="00AF21A2">
        <w:rPr>
          <w:i/>
          <w:sz w:val="18"/>
          <w:szCs w:val="18"/>
          <w:highlight w:val="yellow"/>
        </w:rPr>
        <w:t>uchazeč doplní přesnou adresu výuky na území města Ostravy</w:t>
      </w:r>
      <w:r w:rsidRPr="00AF21A2">
        <w:rPr>
          <w:i/>
          <w:snapToGrid w:val="0"/>
          <w:sz w:val="18"/>
          <w:szCs w:val="18"/>
          <w:highlight w:val="yellow"/>
        </w:rPr>
        <w:t>)</w:t>
      </w:r>
    </w:p>
    <w:p w:rsidR="00AE61EE" w:rsidRDefault="00AE61EE" w:rsidP="00A30757">
      <w:pPr>
        <w:rPr>
          <w:sz w:val="22"/>
          <w:szCs w:val="22"/>
        </w:rPr>
      </w:pPr>
    </w:p>
    <w:p w:rsidR="00A30757" w:rsidRPr="00C51D8C" w:rsidRDefault="00A30757" w:rsidP="00A30757">
      <w:pPr>
        <w:rPr>
          <w:sz w:val="22"/>
          <w:szCs w:val="22"/>
        </w:rPr>
      </w:pPr>
    </w:p>
    <w:p w:rsidR="00512FD3" w:rsidRPr="00F27BB1" w:rsidRDefault="00512FD3" w:rsidP="00393D97">
      <w:pPr>
        <w:pStyle w:val="Odstavecseseznamem"/>
        <w:numPr>
          <w:ilvl w:val="0"/>
          <w:numId w:val="13"/>
        </w:numPr>
        <w:rPr>
          <w:b/>
          <w:sz w:val="22"/>
          <w:szCs w:val="22"/>
        </w:rPr>
      </w:pPr>
      <w:r w:rsidRPr="00F27BB1">
        <w:rPr>
          <w:b/>
          <w:sz w:val="22"/>
          <w:szCs w:val="22"/>
        </w:rPr>
        <w:t>Platební podmínky</w:t>
      </w:r>
    </w:p>
    <w:p w:rsidR="00E26617" w:rsidRPr="00E26617" w:rsidRDefault="00C309B1" w:rsidP="00C309B1">
      <w:pPr>
        <w:pStyle w:val="Odstavecseseznamem"/>
        <w:numPr>
          <w:ilvl w:val="0"/>
          <w:numId w:val="7"/>
        </w:numPr>
        <w:tabs>
          <w:tab w:val="left" w:pos="5387"/>
        </w:tabs>
        <w:spacing w:before="180"/>
        <w:ind w:left="425" w:hanging="425"/>
        <w:jc w:val="both"/>
        <w:rPr>
          <w:b/>
          <w:sz w:val="22"/>
          <w:szCs w:val="22"/>
        </w:rPr>
      </w:pPr>
      <w:r>
        <w:rPr>
          <w:sz w:val="22"/>
          <w:szCs w:val="22"/>
        </w:rPr>
        <w:t xml:space="preserve">Náklady na jednoho účastníka vzdělávací aktivity: </w:t>
      </w:r>
      <w:r>
        <w:rPr>
          <w:sz w:val="22"/>
          <w:szCs w:val="22"/>
        </w:rPr>
        <w:tab/>
      </w:r>
      <w:r w:rsidR="00E26617">
        <w:rPr>
          <w:sz w:val="22"/>
          <w:szCs w:val="22"/>
          <w:highlight w:val="yellow"/>
        </w:rPr>
        <w:t>……………</w:t>
      </w:r>
      <w:r>
        <w:rPr>
          <w:sz w:val="22"/>
          <w:szCs w:val="22"/>
        </w:rPr>
        <w:t xml:space="preserve"> Kč bez DPH</w:t>
      </w:r>
      <w:r w:rsidR="00E26617">
        <w:rPr>
          <w:sz w:val="22"/>
          <w:szCs w:val="22"/>
        </w:rPr>
        <w:t xml:space="preserve">, </w:t>
      </w:r>
    </w:p>
    <w:p w:rsidR="00C309B1" w:rsidRPr="00E26617" w:rsidRDefault="00E26617" w:rsidP="00E26617">
      <w:pPr>
        <w:tabs>
          <w:tab w:val="left" w:pos="5103"/>
        </w:tabs>
        <w:jc w:val="both"/>
        <w:rPr>
          <w:b/>
          <w:sz w:val="22"/>
          <w:szCs w:val="22"/>
        </w:rPr>
      </w:pPr>
      <w:r>
        <w:rPr>
          <w:sz w:val="22"/>
          <w:szCs w:val="22"/>
        </w:rPr>
        <w:tab/>
        <w:t xml:space="preserve"> </w:t>
      </w:r>
      <w:r w:rsidRPr="00E26617">
        <w:rPr>
          <w:sz w:val="22"/>
          <w:szCs w:val="22"/>
        </w:rPr>
        <w:t xml:space="preserve">tj. </w:t>
      </w:r>
      <w:r w:rsidRPr="00E26617">
        <w:rPr>
          <w:sz w:val="22"/>
          <w:szCs w:val="22"/>
          <w:highlight w:val="yellow"/>
        </w:rPr>
        <w:t>…………</w:t>
      </w:r>
      <w:r>
        <w:rPr>
          <w:sz w:val="22"/>
          <w:szCs w:val="22"/>
          <w:highlight w:val="yellow"/>
        </w:rPr>
        <w:t>…</w:t>
      </w:r>
      <w:r w:rsidRPr="00E26617">
        <w:rPr>
          <w:sz w:val="22"/>
          <w:szCs w:val="22"/>
        </w:rPr>
        <w:t xml:space="preserve"> Kč včetně DPH</w:t>
      </w:r>
    </w:p>
    <w:p w:rsidR="00C309B1" w:rsidRDefault="00C309B1" w:rsidP="00C309B1">
      <w:pPr>
        <w:tabs>
          <w:tab w:val="left" w:pos="5387"/>
        </w:tabs>
        <w:spacing w:before="180"/>
        <w:ind w:left="425"/>
        <w:jc w:val="both"/>
        <w:rPr>
          <w:sz w:val="22"/>
          <w:szCs w:val="22"/>
        </w:rPr>
      </w:pPr>
      <w:r>
        <w:rPr>
          <w:sz w:val="22"/>
          <w:szCs w:val="22"/>
        </w:rPr>
        <w:t>Celkové náklady na vzdělávací aktivitu</w:t>
      </w:r>
      <w:r w:rsidR="00E26617">
        <w:rPr>
          <w:sz w:val="22"/>
          <w:szCs w:val="22"/>
        </w:rPr>
        <w:t xml:space="preserve"> 7 účastníků</w:t>
      </w:r>
      <w:r>
        <w:rPr>
          <w:sz w:val="22"/>
          <w:szCs w:val="22"/>
        </w:rPr>
        <w:t>:</w:t>
      </w:r>
      <w:r>
        <w:rPr>
          <w:sz w:val="22"/>
          <w:szCs w:val="22"/>
        </w:rPr>
        <w:tab/>
      </w:r>
      <w:r w:rsidR="00E26617">
        <w:rPr>
          <w:sz w:val="22"/>
          <w:szCs w:val="22"/>
          <w:highlight w:val="yellow"/>
        </w:rPr>
        <w:t>……………</w:t>
      </w:r>
      <w:r w:rsidR="00E26617" w:rsidRPr="00E26617">
        <w:rPr>
          <w:sz w:val="22"/>
          <w:szCs w:val="22"/>
          <w:highlight w:val="yellow"/>
        </w:rPr>
        <w:t>..</w:t>
      </w:r>
      <w:r w:rsidR="00E26617">
        <w:rPr>
          <w:sz w:val="22"/>
          <w:szCs w:val="22"/>
        </w:rPr>
        <w:t xml:space="preserve"> </w:t>
      </w:r>
      <w:r>
        <w:rPr>
          <w:sz w:val="22"/>
          <w:szCs w:val="22"/>
        </w:rPr>
        <w:t>Kč bez DPH</w:t>
      </w:r>
    </w:p>
    <w:p w:rsidR="00E26617" w:rsidRDefault="00E26617" w:rsidP="00E26617">
      <w:pPr>
        <w:tabs>
          <w:tab w:val="left" w:pos="5103"/>
          <w:tab w:val="left" w:pos="5387"/>
        </w:tabs>
        <w:ind w:left="425"/>
        <w:jc w:val="both"/>
        <w:rPr>
          <w:sz w:val="22"/>
          <w:szCs w:val="22"/>
        </w:rPr>
      </w:pPr>
      <w:r>
        <w:rPr>
          <w:sz w:val="22"/>
          <w:szCs w:val="22"/>
        </w:rPr>
        <w:tab/>
        <w:t xml:space="preserve"> </w:t>
      </w:r>
      <w:r w:rsidRPr="00E26617">
        <w:rPr>
          <w:sz w:val="22"/>
          <w:szCs w:val="22"/>
        </w:rPr>
        <w:t xml:space="preserve">tj. </w:t>
      </w:r>
      <w:r w:rsidRPr="00E26617">
        <w:rPr>
          <w:sz w:val="22"/>
          <w:szCs w:val="22"/>
          <w:highlight w:val="yellow"/>
        </w:rPr>
        <w:t>…………</w:t>
      </w:r>
      <w:r>
        <w:rPr>
          <w:sz w:val="22"/>
          <w:szCs w:val="22"/>
          <w:highlight w:val="yellow"/>
        </w:rPr>
        <w:t>…</w:t>
      </w:r>
      <w:r w:rsidRPr="00E26617">
        <w:rPr>
          <w:sz w:val="22"/>
          <w:szCs w:val="22"/>
          <w:highlight w:val="yellow"/>
        </w:rPr>
        <w:t>..</w:t>
      </w:r>
      <w:r w:rsidRPr="00E26617">
        <w:rPr>
          <w:sz w:val="22"/>
          <w:szCs w:val="22"/>
        </w:rPr>
        <w:t xml:space="preserve"> Kč včetně DPH</w:t>
      </w:r>
    </w:p>
    <w:p w:rsidR="00C309B1" w:rsidRPr="00F27BB1" w:rsidRDefault="00C309B1" w:rsidP="00C309B1">
      <w:pPr>
        <w:tabs>
          <w:tab w:val="left" w:pos="5387"/>
        </w:tabs>
        <w:ind w:left="425"/>
        <w:jc w:val="both"/>
        <w:rPr>
          <w:b/>
          <w:sz w:val="24"/>
          <w:szCs w:val="24"/>
        </w:rPr>
      </w:pPr>
      <w:r w:rsidRPr="00C309B1">
        <w:rPr>
          <w:i/>
          <w:sz w:val="22"/>
          <w:szCs w:val="22"/>
        </w:rPr>
        <w:tab/>
      </w:r>
      <w:r w:rsidRPr="00F27BB1">
        <w:rPr>
          <w:i/>
          <w:sz w:val="22"/>
          <w:szCs w:val="22"/>
          <w:highlight w:val="yellow"/>
        </w:rPr>
        <w:t>(</w:t>
      </w:r>
      <w:r>
        <w:rPr>
          <w:i/>
          <w:sz w:val="22"/>
          <w:szCs w:val="22"/>
          <w:highlight w:val="yellow"/>
        </w:rPr>
        <w:t xml:space="preserve">uchazeč </w:t>
      </w:r>
      <w:r w:rsidRPr="00F27BB1">
        <w:rPr>
          <w:i/>
          <w:sz w:val="22"/>
          <w:szCs w:val="22"/>
          <w:highlight w:val="yellow"/>
        </w:rPr>
        <w:t>doplní nabídkovou cenu</w:t>
      </w:r>
      <w:r>
        <w:rPr>
          <w:i/>
          <w:sz w:val="22"/>
          <w:szCs w:val="22"/>
        </w:rPr>
        <w:t>)</w:t>
      </w:r>
    </w:p>
    <w:p w:rsidR="00F27BB1" w:rsidRPr="00C309B1" w:rsidRDefault="00F27BB1" w:rsidP="00C309B1">
      <w:pPr>
        <w:spacing w:before="180"/>
        <w:ind w:left="425"/>
        <w:jc w:val="both"/>
        <w:rPr>
          <w:b/>
          <w:sz w:val="22"/>
          <w:szCs w:val="22"/>
        </w:rPr>
      </w:pPr>
      <w:r w:rsidRPr="00C309B1">
        <w:rPr>
          <w:sz w:val="22"/>
          <w:szCs w:val="22"/>
        </w:rPr>
        <w:t xml:space="preserve">Cena </w:t>
      </w:r>
      <w:r w:rsidR="00512FD3" w:rsidRPr="00C309B1">
        <w:rPr>
          <w:sz w:val="22"/>
          <w:szCs w:val="22"/>
        </w:rPr>
        <w:t>zahrnuje veškeré náklady poskytovatele na </w:t>
      </w:r>
      <w:r w:rsidRPr="00C309B1">
        <w:rPr>
          <w:sz w:val="22"/>
          <w:szCs w:val="22"/>
        </w:rPr>
        <w:t>realizaci předmětu plnění</w:t>
      </w:r>
      <w:r w:rsidR="00FE5EB4" w:rsidRPr="00C309B1">
        <w:rPr>
          <w:sz w:val="22"/>
          <w:szCs w:val="22"/>
        </w:rPr>
        <w:t xml:space="preserve"> dle §2 Vyhlášky 519/2004 Sb.</w:t>
      </w:r>
      <w:r w:rsidR="00132421" w:rsidRPr="00C309B1">
        <w:rPr>
          <w:sz w:val="22"/>
          <w:szCs w:val="22"/>
        </w:rPr>
        <w:t>, v platném znění.</w:t>
      </w:r>
    </w:p>
    <w:p w:rsidR="00512FD3" w:rsidRPr="00F27BB1" w:rsidRDefault="00512FD3" w:rsidP="005F3BDC">
      <w:pPr>
        <w:pStyle w:val="Odstavecseseznamem"/>
        <w:numPr>
          <w:ilvl w:val="0"/>
          <w:numId w:val="7"/>
        </w:numPr>
        <w:spacing w:before="120"/>
        <w:ind w:left="426" w:hanging="426"/>
        <w:jc w:val="both"/>
        <w:rPr>
          <w:b/>
          <w:sz w:val="22"/>
          <w:szCs w:val="22"/>
        </w:rPr>
      </w:pPr>
      <w:r w:rsidRPr="006C019C">
        <w:rPr>
          <w:sz w:val="22"/>
          <w:szCs w:val="22"/>
        </w:rPr>
        <w:t xml:space="preserve">Cena </w:t>
      </w:r>
      <w:r w:rsidRPr="00F27BB1">
        <w:rPr>
          <w:sz w:val="22"/>
          <w:szCs w:val="22"/>
        </w:rPr>
        <w:t>nezahrnuje:</w:t>
      </w:r>
    </w:p>
    <w:p w:rsidR="00512FD3" w:rsidRPr="00F27BB1" w:rsidRDefault="00512FD3" w:rsidP="009F7FA0">
      <w:pPr>
        <w:pStyle w:val="Odstavecseseznamem"/>
        <w:numPr>
          <w:ilvl w:val="0"/>
          <w:numId w:val="30"/>
        </w:numPr>
        <w:jc w:val="both"/>
        <w:rPr>
          <w:b/>
          <w:sz w:val="22"/>
          <w:szCs w:val="22"/>
        </w:rPr>
      </w:pPr>
      <w:r w:rsidRPr="00F27BB1">
        <w:rPr>
          <w:sz w:val="22"/>
          <w:szCs w:val="22"/>
        </w:rPr>
        <w:t>stravování zaměstnanců objednatele (poskytovatel nezajišťuje)</w:t>
      </w:r>
    </w:p>
    <w:p w:rsidR="00512FD3" w:rsidRPr="00F27BB1" w:rsidRDefault="00512FD3" w:rsidP="005F3BDC">
      <w:pPr>
        <w:pStyle w:val="Odstavecseseznamem"/>
        <w:numPr>
          <w:ilvl w:val="0"/>
          <w:numId w:val="7"/>
        </w:numPr>
        <w:spacing w:before="120"/>
        <w:ind w:left="426" w:hanging="426"/>
        <w:jc w:val="both"/>
        <w:rPr>
          <w:b/>
          <w:sz w:val="22"/>
          <w:szCs w:val="22"/>
        </w:rPr>
      </w:pPr>
      <w:r w:rsidRPr="00F27BB1">
        <w:rPr>
          <w:sz w:val="22"/>
          <w:szCs w:val="22"/>
        </w:rPr>
        <w:t>Smluvní strany sjednávají, že cenu plnění této smlouvy lze zvýšit pouze v případě:</w:t>
      </w:r>
    </w:p>
    <w:p w:rsidR="00512FD3" w:rsidRPr="009F7FA0" w:rsidRDefault="00512FD3" w:rsidP="009F7FA0">
      <w:pPr>
        <w:pStyle w:val="Odstavecseseznamem"/>
        <w:numPr>
          <w:ilvl w:val="0"/>
          <w:numId w:val="31"/>
        </w:numPr>
        <w:spacing w:before="40"/>
        <w:jc w:val="both"/>
        <w:rPr>
          <w:b/>
          <w:sz w:val="22"/>
          <w:szCs w:val="22"/>
        </w:rPr>
      </w:pPr>
      <w:r w:rsidRPr="009F7FA0">
        <w:rPr>
          <w:sz w:val="22"/>
          <w:szCs w:val="22"/>
        </w:rPr>
        <w:t>pokud v průběhu plnění smlouvy dojde ke změnám legislativních či technických předpisů a norem, které budou mít prokazatelný vliv na výši nabídkové ceny poskytovatele</w:t>
      </w:r>
    </w:p>
    <w:p w:rsidR="00512FD3" w:rsidRPr="009F7FA0" w:rsidRDefault="00512FD3" w:rsidP="009F7FA0">
      <w:pPr>
        <w:pStyle w:val="Odstavecseseznamem"/>
        <w:numPr>
          <w:ilvl w:val="0"/>
          <w:numId w:val="31"/>
        </w:numPr>
        <w:jc w:val="both"/>
        <w:rPr>
          <w:b/>
          <w:sz w:val="22"/>
          <w:szCs w:val="22"/>
        </w:rPr>
      </w:pPr>
      <w:r w:rsidRPr="009F7FA0">
        <w:rPr>
          <w:sz w:val="22"/>
          <w:szCs w:val="22"/>
        </w:rPr>
        <w:t>odůvodněných změn a doplňků specifikace zadaného předmětu pl</w:t>
      </w:r>
      <w:r w:rsidR="001819EA" w:rsidRPr="009F7FA0">
        <w:rPr>
          <w:sz w:val="22"/>
          <w:szCs w:val="22"/>
        </w:rPr>
        <w:t>nění smlouvy, a to však pouze a </w:t>
      </w:r>
      <w:r w:rsidRPr="009F7FA0">
        <w:rPr>
          <w:sz w:val="22"/>
          <w:szCs w:val="22"/>
        </w:rPr>
        <w:t>výlučně na základě požadavku ze strany objednatele</w:t>
      </w:r>
    </w:p>
    <w:p w:rsidR="00512FD3" w:rsidRPr="00F27BB1" w:rsidRDefault="00512FD3" w:rsidP="005F3BDC">
      <w:pPr>
        <w:pStyle w:val="Odstavecseseznamem"/>
        <w:numPr>
          <w:ilvl w:val="0"/>
          <w:numId w:val="7"/>
        </w:numPr>
        <w:spacing w:before="120"/>
        <w:ind w:left="426" w:hanging="426"/>
        <w:jc w:val="both"/>
        <w:rPr>
          <w:b/>
          <w:sz w:val="22"/>
          <w:szCs w:val="22"/>
        </w:rPr>
      </w:pPr>
      <w:r w:rsidRPr="00F27BB1">
        <w:rPr>
          <w:sz w:val="22"/>
          <w:szCs w:val="22"/>
        </w:rPr>
        <w:t>Smluvní strany sjednávají následující platební podmínky:</w:t>
      </w:r>
    </w:p>
    <w:p w:rsidR="00512FD3" w:rsidRPr="009F7FA0" w:rsidRDefault="00512FD3" w:rsidP="009F7FA0">
      <w:pPr>
        <w:pStyle w:val="Odstavecseseznamem"/>
        <w:numPr>
          <w:ilvl w:val="0"/>
          <w:numId w:val="32"/>
        </w:numPr>
        <w:spacing w:before="40"/>
        <w:jc w:val="both"/>
        <w:rPr>
          <w:sz w:val="22"/>
          <w:szCs w:val="22"/>
        </w:rPr>
      </w:pPr>
      <w:r w:rsidRPr="009F7FA0">
        <w:rPr>
          <w:sz w:val="22"/>
          <w:szCs w:val="22"/>
        </w:rPr>
        <w:t>poskytovatel nebude po objednateli požadovat poskytování záloh</w:t>
      </w:r>
    </w:p>
    <w:p w:rsidR="00512FD3" w:rsidRPr="009F7FA0" w:rsidRDefault="00512FD3" w:rsidP="009F7FA0">
      <w:pPr>
        <w:pStyle w:val="Odstavecseseznamem"/>
        <w:numPr>
          <w:ilvl w:val="0"/>
          <w:numId w:val="32"/>
        </w:numPr>
        <w:jc w:val="both"/>
        <w:rPr>
          <w:sz w:val="22"/>
          <w:szCs w:val="22"/>
        </w:rPr>
      </w:pPr>
      <w:r w:rsidRPr="009F7FA0">
        <w:rPr>
          <w:sz w:val="22"/>
          <w:szCs w:val="22"/>
        </w:rPr>
        <w:t>poskytovatel bude fakturovat sjednané služby do 15 dnů ode dne uskut</w:t>
      </w:r>
      <w:r w:rsidR="001819EA" w:rsidRPr="009F7FA0">
        <w:rPr>
          <w:sz w:val="22"/>
          <w:szCs w:val="22"/>
        </w:rPr>
        <w:t>ečnění zdanitelného plnění</w:t>
      </w:r>
      <w:r w:rsidR="00D71945">
        <w:rPr>
          <w:sz w:val="22"/>
          <w:szCs w:val="22"/>
        </w:rPr>
        <w:t>.</w:t>
      </w:r>
      <w:r w:rsidR="001819EA" w:rsidRPr="009F7FA0">
        <w:rPr>
          <w:sz w:val="22"/>
          <w:szCs w:val="22"/>
        </w:rPr>
        <w:t xml:space="preserve"> </w:t>
      </w:r>
      <w:r w:rsidRPr="009F7FA0">
        <w:rPr>
          <w:sz w:val="22"/>
          <w:szCs w:val="22"/>
        </w:rPr>
        <w:t xml:space="preserve">Datem uskutečnění zdanitelného plnění se rozumí den </w:t>
      </w:r>
      <w:r w:rsidR="00CA0927">
        <w:rPr>
          <w:sz w:val="22"/>
          <w:szCs w:val="22"/>
        </w:rPr>
        <w:t>ukončení vzdělávací aktivity (den absolvování závěrečné zkoušky)</w:t>
      </w:r>
    </w:p>
    <w:p w:rsidR="00512FD3" w:rsidRPr="009F7FA0" w:rsidRDefault="00512FD3" w:rsidP="009F7FA0">
      <w:pPr>
        <w:pStyle w:val="Odstavecseseznamem"/>
        <w:numPr>
          <w:ilvl w:val="0"/>
          <w:numId w:val="32"/>
        </w:numPr>
        <w:jc w:val="both"/>
        <w:rPr>
          <w:sz w:val="22"/>
          <w:szCs w:val="22"/>
        </w:rPr>
      </w:pPr>
      <w:r w:rsidRPr="009F7FA0">
        <w:rPr>
          <w:sz w:val="22"/>
          <w:szCs w:val="22"/>
        </w:rPr>
        <w:t xml:space="preserve">splatnost faktury je stanovena na </w:t>
      </w:r>
      <w:r w:rsidR="009368C0" w:rsidRPr="009F7FA0">
        <w:rPr>
          <w:sz w:val="22"/>
          <w:szCs w:val="22"/>
        </w:rPr>
        <w:t xml:space="preserve">30 </w:t>
      </w:r>
      <w:r w:rsidRPr="009F7FA0">
        <w:rPr>
          <w:sz w:val="22"/>
          <w:szCs w:val="22"/>
        </w:rPr>
        <w:t>dnů ode dne doručení objednateli, v pochybnostech se má za to, že faktura byla doručena třetí pracovní den po jejím odeslání</w:t>
      </w:r>
    </w:p>
    <w:p w:rsidR="00F35F41" w:rsidRPr="009F7FA0" w:rsidRDefault="00F35F41" w:rsidP="00F35F41">
      <w:pPr>
        <w:pStyle w:val="Odstavecseseznamem"/>
        <w:numPr>
          <w:ilvl w:val="0"/>
          <w:numId w:val="32"/>
        </w:numPr>
        <w:jc w:val="both"/>
        <w:rPr>
          <w:sz w:val="22"/>
          <w:szCs w:val="22"/>
        </w:rPr>
      </w:pPr>
      <w:r>
        <w:rPr>
          <w:sz w:val="22"/>
          <w:szCs w:val="22"/>
        </w:rPr>
        <w:t>povinností poskytovatele je uvádět ve</w:t>
      </w:r>
      <w:r w:rsidRPr="009F7FA0">
        <w:rPr>
          <w:sz w:val="22"/>
          <w:szCs w:val="22"/>
        </w:rPr>
        <w:t xml:space="preserve"> faktu</w:t>
      </w:r>
      <w:r>
        <w:rPr>
          <w:sz w:val="22"/>
          <w:szCs w:val="22"/>
        </w:rPr>
        <w:t>ře</w:t>
      </w:r>
      <w:r w:rsidRPr="009F7FA0">
        <w:rPr>
          <w:sz w:val="22"/>
          <w:szCs w:val="22"/>
        </w:rPr>
        <w:t xml:space="preserve"> </w:t>
      </w:r>
      <w:r>
        <w:rPr>
          <w:sz w:val="22"/>
          <w:szCs w:val="22"/>
        </w:rPr>
        <w:t>číslo smlouvy objednatele</w:t>
      </w:r>
    </w:p>
    <w:p w:rsidR="001A3A36" w:rsidRPr="009F7FA0" w:rsidRDefault="004537CC" w:rsidP="009F7FA0">
      <w:pPr>
        <w:pStyle w:val="Odstavecseseznamem"/>
        <w:numPr>
          <w:ilvl w:val="0"/>
          <w:numId w:val="32"/>
        </w:numPr>
        <w:jc w:val="both"/>
        <w:rPr>
          <w:i/>
          <w:sz w:val="22"/>
          <w:szCs w:val="22"/>
        </w:rPr>
      </w:pPr>
      <w:r w:rsidRPr="009F7FA0">
        <w:rPr>
          <w:sz w:val="22"/>
          <w:szCs w:val="22"/>
        </w:rPr>
        <w:t>poskytovatel ve</w:t>
      </w:r>
      <w:r w:rsidR="001A3A36" w:rsidRPr="009F7FA0">
        <w:rPr>
          <w:sz w:val="22"/>
          <w:szCs w:val="22"/>
        </w:rPr>
        <w:t xml:space="preserve"> faktuře </w:t>
      </w:r>
      <w:r w:rsidRPr="009F7FA0">
        <w:rPr>
          <w:sz w:val="22"/>
          <w:szCs w:val="22"/>
        </w:rPr>
        <w:t>uvede text</w:t>
      </w:r>
      <w:r w:rsidR="001A3A36" w:rsidRPr="009F7FA0">
        <w:rPr>
          <w:sz w:val="22"/>
          <w:szCs w:val="22"/>
        </w:rPr>
        <w:t xml:space="preserve">: </w:t>
      </w:r>
      <w:r w:rsidRPr="009F7FA0">
        <w:rPr>
          <w:b/>
          <w:sz w:val="22"/>
          <w:szCs w:val="22"/>
        </w:rPr>
        <w:t>„</w:t>
      </w:r>
      <w:r w:rsidRPr="009F7FA0">
        <w:rPr>
          <w:b/>
          <w:i/>
          <w:sz w:val="22"/>
          <w:szCs w:val="22"/>
        </w:rPr>
        <w:t>Vzdělávací aktivita byla</w:t>
      </w:r>
      <w:r w:rsidR="001A3A36" w:rsidRPr="009F7FA0">
        <w:rPr>
          <w:b/>
          <w:i/>
          <w:sz w:val="22"/>
          <w:szCs w:val="22"/>
        </w:rPr>
        <w:t xml:space="preserve"> spolufinancován</w:t>
      </w:r>
      <w:r w:rsidRPr="009F7FA0">
        <w:rPr>
          <w:b/>
          <w:i/>
          <w:sz w:val="22"/>
          <w:szCs w:val="22"/>
        </w:rPr>
        <w:t>a</w:t>
      </w:r>
      <w:r w:rsidR="001A3A36" w:rsidRPr="009F7FA0">
        <w:rPr>
          <w:b/>
          <w:i/>
          <w:sz w:val="22"/>
          <w:szCs w:val="22"/>
        </w:rPr>
        <w:t xml:space="preserve"> z prostředků proj</w:t>
      </w:r>
      <w:r w:rsidRPr="009F7FA0">
        <w:rPr>
          <w:b/>
          <w:i/>
          <w:sz w:val="22"/>
          <w:szCs w:val="22"/>
        </w:rPr>
        <w:t>ektu POVEZ II, reg</w:t>
      </w:r>
      <w:r w:rsidR="001A3A36" w:rsidRPr="009F7FA0">
        <w:rPr>
          <w:b/>
          <w:i/>
          <w:sz w:val="22"/>
          <w:szCs w:val="22"/>
        </w:rPr>
        <w:t>. č. CZ.</w:t>
      </w:r>
      <w:r w:rsidRPr="009F7FA0">
        <w:rPr>
          <w:b/>
          <w:i/>
          <w:sz w:val="22"/>
          <w:szCs w:val="22"/>
        </w:rPr>
        <w:t>03</w:t>
      </w:r>
      <w:r w:rsidR="001A3A36" w:rsidRPr="009F7FA0">
        <w:rPr>
          <w:b/>
          <w:i/>
          <w:sz w:val="22"/>
          <w:szCs w:val="22"/>
        </w:rPr>
        <w:t>.</w:t>
      </w:r>
      <w:r w:rsidRPr="009F7FA0">
        <w:rPr>
          <w:b/>
          <w:i/>
          <w:sz w:val="22"/>
          <w:szCs w:val="22"/>
        </w:rPr>
        <w:t>1.52</w:t>
      </w:r>
      <w:r w:rsidR="001A3A36" w:rsidRPr="009F7FA0">
        <w:rPr>
          <w:b/>
          <w:i/>
          <w:sz w:val="22"/>
          <w:szCs w:val="22"/>
        </w:rPr>
        <w:t>/0</w:t>
      </w:r>
      <w:r w:rsidRPr="009F7FA0">
        <w:rPr>
          <w:b/>
          <w:i/>
          <w:sz w:val="22"/>
          <w:szCs w:val="22"/>
        </w:rPr>
        <w:t>.</w:t>
      </w:r>
      <w:r w:rsidR="001A3A36" w:rsidRPr="009F7FA0">
        <w:rPr>
          <w:b/>
          <w:i/>
          <w:sz w:val="22"/>
          <w:szCs w:val="22"/>
        </w:rPr>
        <w:t>0/</w:t>
      </w:r>
      <w:r w:rsidRPr="009F7FA0">
        <w:rPr>
          <w:b/>
          <w:i/>
          <w:sz w:val="22"/>
          <w:szCs w:val="22"/>
        </w:rPr>
        <w:t>0.0/15_021/0000053 z OPZ“</w:t>
      </w:r>
    </w:p>
    <w:p w:rsidR="008B46C5" w:rsidRPr="009F7FA0" w:rsidRDefault="008B46C5" w:rsidP="009F7FA0">
      <w:pPr>
        <w:pStyle w:val="Odstavecseseznamem"/>
        <w:numPr>
          <w:ilvl w:val="0"/>
          <w:numId w:val="32"/>
        </w:numPr>
        <w:jc w:val="both"/>
        <w:rPr>
          <w:sz w:val="22"/>
          <w:szCs w:val="22"/>
        </w:rPr>
      </w:pPr>
      <w:r w:rsidRPr="009F7FA0">
        <w:rPr>
          <w:sz w:val="22"/>
          <w:szCs w:val="22"/>
        </w:rPr>
        <w:t>poskytovate</w:t>
      </w:r>
      <w:r w:rsidR="00AA758C" w:rsidRPr="009F7FA0">
        <w:rPr>
          <w:sz w:val="22"/>
          <w:szCs w:val="22"/>
        </w:rPr>
        <w:t>l</w:t>
      </w:r>
      <w:r w:rsidRPr="009F7FA0">
        <w:rPr>
          <w:sz w:val="22"/>
          <w:szCs w:val="22"/>
        </w:rPr>
        <w:t xml:space="preserve"> může fakturu včetně příloh vystavit ve formátu PDF, podepsat zaručeným elektronickým podpisem nebo jinak zabezpečit proti pozměnění a zaslat odběrateli elektronicky (email) na adresu </w:t>
      </w:r>
      <w:hyperlink r:id="rId10" w:history="1">
        <w:r w:rsidRPr="009F7FA0">
          <w:rPr>
            <w:rStyle w:val="Hypertextovodkaz"/>
            <w:sz w:val="22"/>
            <w:szCs w:val="22"/>
          </w:rPr>
          <w:t>elektronicka.fakturace@dpo.cz</w:t>
        </w:r>
      </w:hyperlink>
      <w:r w:rsidRPr="009F7FA0">
        <w:rPr>
          <w:sz w:val="22"/>
          <w:szCs w:val="22"/>
        </w:rPr>
        <w:t>.</w:t>
      </w:r>
    </w:p>
    <w:p w:rsidR="00841D48" w:rsidRPr="005F3BDC" w:rsidRDefault="00841D48" w:rsidP="005F3BDC">
      <w:pPr>
        <w:tabs>
          <w:tab w:val="left" w:pos="426"/>
        </w:tabs>
        <w:jc w:val="both"/>
        <w:rPr>
          <w:sz w:val="22"/>
          <w:szCs w:val="22"/>
        </w:rPr>
      </w:pPr>
    </w:p>
    <w:p w:rsidR="00FA2190" w:rsidRPr="00F27BB1" w:rsidRDefault="00FA2190" w:rsidP="00FA2190">
      <w:pPr>
        <w:jc w:val="both"/>
        <w:rPr>
          <w:sz w:val="22"/>
          <w:szCs w:val="22"/>
        </w:rPr>
      </w:pPr>
    </w:p>
    <w:p w:rsidR="004F0150" w:rsidRDefault="004F0150">
      <w:pPr>
        <w:rPr>
          <w:b/>
          <w:sz w:val="22"/>
          <w:szCs w:val="22"/>
        </w:rPr>
      </w:pPr>
      <w:r>
        <w:rPr>
          <w:b/>
          <w:sz w:val="22"/>
          <w:szCs w:val="22"/>
        </w:rPr>
        <w:br w:type="page"/>
      </w:r>
    </w:p>
    <w:p w:rsidR="00FA2190" w:rsidRPr="00F27BB1" w:rsidRDefault="00FA2190" w:rsidP="00FA2190">
      <w:pPr>
        <w:pStyle w:val="Odstavecseseznamem"/>
        <w:numPr>
          <w:ilvl w:val="0"/>
          <w:numId w:val="13"/>
        </w:numPr>
        <w:rPr>
          <w:b/>
          <w:sz w:val="22"/>
          <w:szCs w:val="22"/>
        </w:rPr>
      </w:pPr>
      <w:r w:rsidRPr="00F27BB1">
        <w:rPr>
          <w:b/>
          <w:sz w:val="22"/>
          <w:szCs w:val="22"/>
        </w:rPr>
        <w:lastRenderedPageBreak/>
        <w:t>Práva a povinnosti poskytovatele</w:t>
      </w:r>
    </w:p>
    <w:p w:rsidR="00FA2190" w:rsidRPr="00F27BB1" w:rsidRDefault="00FA2190" w:rsidP="00FA2190">
      <w:pPr>
        <w:pStyle w:val="Odstavecseseznamem"/>
        <w:numPr>
          <w:ilvl w:val="0"/>
          <w:numId w:val="11"/>
        </w:numPr>
        <w:spacing w:before="180"/>
        <w:ind w:left="425" w:hanging="425"/>
        <w:jc w:val="both"/>
        <w:rPr>
          <w:sz w:val="22"/>
          <w:szCs w:val="22"/>
        </w:rPr>
      </w:pPr>
      <w:r w:rsidRPr="00F27BB1">
        <w:rPr>
          <w:sz w:val="22"/>
          <w:szCs w:val="22"/>
        </w:rPr>
        <w:t>Poskytovatel se zavazuje provést řádně a včas předmět plnění podle této smlouvy.</w:t>
      </w:r>
    </w:p>
    <w:p w:rsidR="009C59A1" w:rsidRDefault="00FA2190" w:rsidP="00FA2190">
      <w:pPr>
        <w:pStyle w:val="Odstavecseseznamem"/>
        <w:numPr>
          <w:ilvl w:val="0"/>
          <w:numId w:val="11"/>
        </w:numPr>
        <w:spacing w:before="120"/>
        <w:ind w:left="425" w:hanging="425"/>
        <w:jc w:val="both"/>
        <w:rPr>
          <w:sz w:val="22"/>
          <w:szCs w:val="22"/>
        </w:rPr>
      </w:pPr>
      <w:r w:rsidRPr="009C59A1">
        <w:rPr>
          <w:sz w:val="22"/>
          <w:szCs w:val="22"/>
        </w:rPr>
        <w:t xml:space="preserve">Poskytovatel </w:t>
      </w:r>
      <w:r w:rsidR="00132421" w:rsidRPr="009C59A1">
        <w:rPr>
          <w:sz w:val="22"/>
          <w:szCs w:val="22"/>
        </w:rPr>
        <w:t xml:space="preserve">stanoví účastníkům </w:t>
      </w:r>
      <w:r w:rsidR="009C59A1" w:rsidRPr="009C59A1">
        <w:rPr>
          <w:sz w:val="22"/>
          <w:szCs w:val="22"/>
        </w:rPr>
        <w:t>vzdělávací</w:t>
      </w:r>
      <w:r w:rsidR="009F7FA0">
        <w:rPr>
          <w:sz w:val="22"/>
          <w:szCs w:val="22"/>
        </w:rPr>
        <w:t xml:space="preserve"> aktivit</w:t>
      </w:r>
      <w:r w:rsidR="00D71945">
        <w:rPr>
          <w:sz w:val="22"/>
          <w:szCs w:val="22"/>
        </w:rPr>
        <w:t>y</w:t>
      </w:r>
      <w:r w:rsidR="009C59A1" w:rsidRPr="009C59A1">
        <w:rPr>
          <w:sz w:val="22"/>
          <w:szCs w:val="22"/>
        </w:rPr>
        <w:t xml:space="preserve"> studijní a výcvikové povinnosti a prokazatelně je seznámí s předpisy o bezpečnosti a ochraně zdraví při práci a s předpisy o požární ochraně majícími vztah k účasti na vzdělávací aktivitě.</w:t>
      </w:r>
      <w:r w:rsidR="006563B5">
        <w:rPr>
          <w:sz w:val="22"/>
          <w:szCs w:val="22"/>
        </w:rPr>
        <w:t xml:space="preserve"> Zároveň je </w:t>
      </w:r>
      <w:r w:rsidR="004B60A0">
        <w:rPr>
          <w:sz w:val="22"/>
          <w:szCs w:val="22"/>
        </w:rPr>
        <w:t xml:space="preserve">poskytovatel </w:t>
      </w:r>
      <w:r w:rsidR="006563B5">
        <w:rPr>
          <w:sz w:val="22"/>
          <w:szCs w:val="22"/>
        </w:rPr>
        <w:t>zodpovědný za zajištění bezpečnosti a ochrany zdraví účastníků v průběhu celého svářečského kurzu.</w:t>
      </w:r>
      <w:r w:rsidR="009C59A1" w:rsidRPr="009C59A1">
        <w:rPr>
          <w:sz w:val="22"/>
          <w:szCs w:val="22"/>
        </w:rPr>
        <w:t xml:space="preserve"> </w:t>
      </w:r>
    </w:p>
    <w:p w:rsidR="00FA2190" w:rsidRPr="009C59A1" w:rsidRDefault="00FA2190" w:rsidP="00FA2190">
      <w:pPr>
        <w:pStyle w:val="Odstavecseseznamem"/>
        <w:numPr>
          <w:ilvl w:val="0"/>
          <w:numId w:val="11"/>
        </w:numPr>
        <w:spacing w:before="120"/>
        <w:ind w:left="425" w:hanging="425"/>
        <w:jc w:val="both"/>
        <w:rPr>
          <w:sz w:val="22"/>
          <w:szCs w:val="22"/>
        </w:rPr>
      </w:pPr>
      <w:r w:rsidRPr="009C59A1">
        <w:rPr>
          <w:sz w:val="22"/>
          <w:szCs w:val="22"/>
        </w:rPr>
        <w:t xml:space="preserve">Povinností poskytovatele je příprava veškerých dostupných podkladů k realizaci </w:t>
      </w:r>
      <w:r w:rsidR="009F7FA0">
        <w:rPr>
          <w:sz w:val="22"/>
          <w:szCs w:val="22"/>
        </w:rPr>
        <w:t>předmětu plnění</w:t>
      </w:r>
      <w:r w:rsidRPr="009C59A1">
        <w:rPr>
          <w:sz w:val="22"/>
          <w:szCs w:val="22"/>
        </w:rPr>
        <w:t xml:space="preserve"> podle této smlouvy, včetně zpracování příslušných pracovních materiálů</w:t>
      </w:r>
      <w:r w:rsidR="009F7FA0">
        <w:rPr>
          <w:sz w:val="22"/>
          <w:szCs w:val="22"/>
        </w:rPr>
        <w:t>, které předá</w:t>
      </w:r>
      <w:r w:rsidR="009F7FA0" w:rsidRPr="009F7FA0">
        <w:rPr>
          <w:sz w:val="22"/>
          <w:szCs w:val="22"/>
        </w:rPr>
        <w:t xml:space="preserve"> </w:t>
      </w:r>
      <w:r w:rsidR="009F7FA0" w:rsidRPr="00A27B3D">
        <w:rPr>
          <w:sz w:val="22"/>
          <w:szCs w:val="22"/>
        </w:rPr>
        <w:t xml:space="preserve">všem účastníkům </w:t>
      </w:r>
      <w:r w:rsidR="00D71945">
        <w:rPr>
          <w:sz w:val="22"/>
          <w:szCs w:val="22"/>
        </w:rPr>
        <w:t>vzdělávací</w:t>
      </w:r>
      <w:r w:rsidR="009F7FA0">
        <w:rPr>
          <w:sz w:val="22"/>
          <w:szCs w:val="22"/>
        </w:rPr>
        <w:t xml:space="preserve"> aktivit</w:t>
      </w:r>
      <w:r w:rsidR="00D71945">
        <w:rPr>
          <w:sz w:val="22"/>
          <w:szCs w:val="22"/>
        </w:rPr>
        <w:t>y</w:t>
      </w:r>
      <w:r w:rsidR="009F7FA0" w:rsidRPr="00A27B3D">
        <w:rPr>
          <w:sz w:val="22"/>
          <w:szCs w:val="22"/>
        </w:rPr>
        <w:t xml:space="preserve"> při jejich konání</w:t>
      </w:r>
      <w:r w:rsidRPr="009C59A1">
        <w:rPr>
          <w:sz w:val="22"/>
          <w:szCs w:val="22"/>
        </w:rPr>
        <w:t>.</w:t>
      </w:r>
    </w:p>
    <w:p w:rsidR="001828AC" w:rsidRPr="00C72F68" w:rsidRDefault="001828AC" w:rsidP="001828AC">
      <w:pPr>
        <w:pStyle w:val="Odstavecseseznamem"/>
        <w:numPr>
          <w:ilvl w:val="0"/>
          <w:numId w:val="11"/>
        </w:numPr>
        <w:spacing w:before="120"/>
        <w:ind w:left="426" w:hanging="426"/>
        <w:jc w:val="both"/>
        <w:rPr>
          <w:sz w:val="22"/>
          <w:szCs w:val="22"/>
        </w:rPr>
      </w:pPr>
      <w:r w:rsidRPr="00C72F68">
        <w:rPr>
          <w:sz w:val="22"/>
          <w:szCs w:val="22"/>
        </w:rPr>
        <w:t xml:space="preserve">Poskytovatel </w:t>
      </w:r>
      <w:r w:rsidR="00C972CF">
        <w:rPr>
          <w:sz w:val="22"/>
          <w:szCs w:val="22"/>
        </w:rPr>
        <w:t>je povinen</w:t>
      </w:r>
      <w:r w:rsidR="005E36CD" w:rsidRPr="00C72F68">
        <w:rPr>
          <w:sz w:val="22"/>
          <w:szCs w:val="22"/>
        </w:rPr>
        <w:t xml:space="preserve"> </w:t>
      </w:r>
      <w:r w:rsidR="008B4BFC">
        <w:rPr>
          <w:sz w:val="22"/>
          <w:szCs w:val="22"/>
        </w:rPr>
        <w:t>zajistit</w:t>
      </w:r>
      <w:r w:rsidR="008B4BFC" w:rsidRPr="00C72F68">
        <w:rPr>
          <w:sz w:val="22"/>
          <w:szCs w:val="22"/>
        </w:rPr>
        <w:t xml:space="preserve"> </w:t>
      </w:r>
      <w:r w:rsidR="005E36CD" w:rsidRPr="00C72F68">
        <w:rPr>
          <w:sz w:val="22"/>
          <w:szCs w:val="22"/>
        </w:rPr>
        <w:t>účastník</w:t>
      </w:r>
      <w:r w:rsidR="00C972CF">
        <w:rPr>
          <w:sz w:val="22"/>
          <w:szCs w:val="22"/>
        </w:rPr>
        <w:t>ům</w:t>
      </w:r>
      <w:r w:rsidR="005E36CD" w:rsidRPr="00C72F68">
        <w:rPr>
          <w:sz w:val="22"/>
          <w:szCs w:val="22"/>
        </w:rPr>
        <w:t xml:space="preserve"> </w:t>
      </w:r>
      <w:r w:rsidR="008B4BFC">
        <w:rPr>
          <w:sz w:val="22"/>
          <w:szCs w:val="22"/>
        </w:rPr>
        <w:t>vzdělávací aktivity</w:t>
      </w:r>
      <w:r w:rsidR="005E36CD">
        <w:rPr>
          <w:sz w:val="22"/>
          <w:szCs w:val="22"/>
        </w:rPr>
        <w:t xml:space="preserve"> </w:t>
      </w:r>
      <w:r>
        <w:rPr>
          <w:sz w:val="22"/>
          <w:szCs w:val="22"/>
        </w:rPr>
        <w:t>osobní</w:t>
      </w:r>
      <w:r w:rsidRPr="00C72F68">
        <w:rPr>
          <w:sz w:val="22"/>
          <w:szCs w:val="22"/>
        </w:rPr>
        <w:t xml:space="preserve"> ochrann</w:t>
      </w:r>
      <w:r>
        <w:rPr>
          <w:sz w:val="22"/>
          <w:szCs w:val="22"/>
        </w:rPr>
        <w:t>é pracovní</w:t>
      </w:r>
      <w:r w:rsidRPr="00C72F68">
        <w:rPr>
          <w:sz w:val="22"/>
          <w:szCs w:val="22"/>
        </w:rPr>
        <w:t xml:space="preserve"> prostředk</w:t>
      </w:r>
      <w:r>
        <w:rPr>
          <w:sz w:val="22"/>
          <w:szCs w:val="22"/>
        </w:rPr>
        <w:t>y</w:t>
      </w:r>
      <w:r w:rsidR="008B4BFC">
        <w:rPr>
          <w:sz w:val="22"/>
          <w:szCs w:val="22"/>
        </w:rPr>
        <w:t xml:space="preserve"> a vybavit je jimi</w:t>
      </w:r>
      <w:r w:rsidRPr="00C72F68">
        <w:rPr>
          <w:sz w:val="22"/>
          <w:szCs w:val="22"/>
        </w:rPr>
        <w:t>.</w:t>
      </w:r>
    </w:p>
    <w:p w:rsidR="00FA2190" w:rsidRPr="00C72F68" w:rsidRDefault="00D71945" w:rsidP="00FA2190">
      <w:pPr>
        <w:pStyle w:val="Odstavecseseznamem"/>
        <w:numPr>
          <w:ilvl w:val="0"/>
          <w:numId w:val="11"/>
        </w:numPr>
        <w:spacing w:before="120"/>
        <w:ind w:left="425" w:hanging="425"/>
        <w:jc w:val="both"/>
        <w:rPr>
          <w:sz w:val="22"/>
          <w:szCs w:val="22"/>
        </w:rPr>
      </w:pPr>
      <w:r>
        <w:rPr>
          <w:sz w:val="22"/>
          <w:szCs w:val="22"/>
        </w:rPr>
        <w:t>V průběhu vzdělávací</w:t>
      </w:r>
      <w:r w:rsidR="009F7FA0">
        <w:rPr>
          <w:sz w:val="22"/>
          <w:szCs w:val="22"/>
        </w:rPr>
        <w:t xml:space="preserve"> aktivit</w:t>
      </w:r>
      <w:r>
        <w:rPr>
          <w:sz w:val="22"/>
          <w:szCs w:val="22"/>
        </w:rPr>
        <w:t>y</w:t>
      </w:r>
      <w:r w:rsidR="009F7FA0">
        <w:rPr>
          <w:sz w:val="22"/>
          <w:szCs w:val="22"/>
        </w:rPr>
        <w:t xml:space="preserve"> je p</w:t>
      </w:r>
      <w:r w:rsidR="00FA2190">
        <w:rPr>
          <w:sz w:val="22"/>
          <w:szCs w:val="22"/>
        </w:rPr>
        <w:t xml:space="preserve">oskytovatel </w:t>
      </w:r>
      <w:r w:rsidR="009F7FA0">
        <w:rPr>
          <w:sz w:val="22"/>
          <w:szCs w:val="22"/>
        </w:rPr>
        <w:t>povinen zajistit prokazatelnou denní evidenci:</w:t>
      </w:r>
      <w:r w:rsidR="00FA2190" w:rsidRPr="00C72F68">
        <w:rPr>
          <w:sz w:val="22"/>
          <w:szCs w:val="22"/>
        </w:rPr>
        <w:t xml:space="preserve"> </w:t>
      </w:r>
    </w:p>
    <w:p w:rsidR="009F7FA0" w:rsidRPr="009F7FA0" w:rsidRDefault="009F7FA0" w:rsidP="009F7FA0">
      <w:pPr>
        <w:numPr>
          <w:ilvl w:val="1"/>
          <w:numId w:val="27"/>
        </w:numPr>
        <w:tabs>
          <w:tab w:val="clear" w:pos="1440"/>
          <w:tab w:val="num" w:pos="720"/>
        </w:tabs>
        <w:suppressAutoHyphens/>
        <w:spacing w:before="60"/>
        <w:ind w:left="714" w:hanging="288"/>
        <w:jc w:val="both"/>
        <w:rPr>
          <w:sz w:val="22"/>
          <w:szCs w:val="22"/>
        </w:rPr>
      </w:pPr>
      <w:r>
        <w:rPr>
          <w:b/>
          <w:sz w:val="22"/>
          <w:szCs w:val="22"/>
        </w:rPr>
        <w:t>D</w:t>
      </w:r>
      <w:r w:rsidRPr="009F7FA0">
        <w:rPr>
          <w:b/>
          <w:sz w:val="22"/>
          <w:szCs w:val="22"/>
        </w:rPr>
        <w:t>ocházky</w:t>
      </w:r>
      <w:r w:rsidRPr="009F7FA0">
        <w:rPr>
          <w:sz w:val="22"/>
          <w:szCs w:val="22"/>
        </w:rPr>
        <w:t xml:space="preserve"> (prezence</w:t>
      </w:r>
      <w:r w:rsidRPr="009F7FA0">
        <w:rPr>
          <w:sz w:val="22"/>
          <w:szCs w:val="22"/>
          <w:u w:val="single"/>
        </w:rPr>
        <w:t>)</w:t>
      </w:r>
      <w:r w:rsidRPr="009F7FA0">
        <w:rPr>
          <w:sz w:val="22"/>
          <w:szCs w:val="22"/>
        </w:rPr>
        <w:t xml:space="preserve"> zaměstnanců, kteří se účastní vzdělávací aktivity, a to s uvedením počtu hodin, v nichž se jednotliví zaměstnanci vzdělávací aktivity zúčastnili (formulář s požadovanými náležitostmi tvoří </w:t>
      </w:r>
      <w:r w:rsidR="008A4741">
        <w:rPr>
          <w:sz w:val="22"/>
          <w:szCs w:val="22"/>
          <w:highlight w:val="lightGray"/>
        </w:rPr>
        <w:t>p</w:t>
      </w:r>
      <w:r w:rsidRPr="009F7FA0">
        <w:rPr>
          <w:sz w:val="22"/>
          <w:szCs w:val="22"/>
          <w:highlight w:val="lightGray"/>
        </w:rPr>
        <w:t>řílohu</w:t>
      </w:r>
      <w:r w:rsidR="00BE278B">
        <w:rPr>
          <w:sz w:val="22"/>
          <w:szCs w:val="22"/>
          <w:highlight w:val="lightGray"/>
        </w:rPr>
        <w:t xml:space="preserve"> č.</w:t>
      </w:r>
      <w:r w:rsidRPr="009F7FA0">
        <w:rPr>
          <w:sz w:val="22"/>
          <w:szCs w:val="22"/>
          <w:highlight w:val="lightGray"/>
        </w:rPr>
        <w:t xml:space="preserve"> </w:t>
      </w:r>
      <w:r w:rsidR="008A4741">
        <w:rPr>
          <w:sz w:val="22"/>
          <w:szCs w:val="22"/>
        </w:rPr>
        <w:t>3</w:t>
      </w:r>
      <w:r w:rsidRPr="009F7FA0">
        <w:rPr>
          <w:sz w:val="22"/>
          <w:szCs w:val="22"/>
        </w:rPr>
        <w:t xml:space="preserve"> této smlouvy). </w:t>
      </w:r>
    </w:p>
    <w:p w:rsidR="009F7FA0" w:rsidRDefault="009F7FA0" w:rsidP="009F7FA0">
      <w:pPr>
        <w:pStyle w:val="Odstavecseseznamem"/>
        <w:numPr>
          <w:ilvl w:val="1"/>
          <w:numId w:val="11"/>
        </w:numPr>
        <w:spacing w:before="120"/>
        <w:ind w:left="709" w:hanging="283"/>
        <w:jc w:val="both"/>
        <w:rPr>
          <w:sz w:val="22"/>
          <w:szCs w:val="22"/>
        </w:rPr>
      </w:pPr>
      <w:r w:rsidRPr="009F7FA0">
        <w:rPr>
          <w:b/>
          <w:sz w:val="22"/>
          <w:szCs w:val="22"/>
        </w:rPr>
        <w:t xml:space="preserve">Výuky </w:t>
      </w:r>
      <w:r w:rsidRPr="009F7FA0">
        <w:rPr>
          <w:sz w:val="22"/>
          <w:szCs w:val="22"/>
        </w:rPr>
        <w:t xml:space="preserve">(třídní kniha) a to minimálně v rozsahu: datum, </w:t>
      </w:r>
      <w:r w:rsidR="004B60A0">
        <w:rPr>
          <w:sz w:val="22"/>
          <w:szCs w:val="22"/>
        </w:rPr>
        <w:t>čas</w:t>
      </w:r>
      <w:r w:rsidR="004B60A0" w:rsidRPr="009F7FA0">
        <w:rPr>
          <w:sz w:val="22"/>
          <w:szCs w:val="22"/>
        </w:rPr>
        <w:t xml:space="preserve"> </w:t>
      </w:r>
      <w:r w:rsidRPr="009F7FA0">
        <w:rPr>
          <w:sz w:val="22"/>
          <w:szCs w:val="22"/>
        </w:rPr>
        <w:t>začátku a konce, téma, počet hodin, jméno osoby provádějící přípravu či ověření získaných znalostí a</w:t>
      </w:r>
      <w:r>
        <w:rPr>
          <w:sz w:val="22"/>
          <w:szCs w:val="22"/>
        </w:rPr>
        <w:t xml:space="preserve"> </w:t>
      </w:r>
      <w:r w:rsidRPr="009F7FA0">
        <w:rPr>
          <w:sz w:val="22"/>
          <w:szCs w:val="22"/>
        </w:rPr>
        <w:t xml:space="preserve">dovedností (formulář s požadovanými náležitostmi tvoří </w:t>
      </w:r>
      <w:r w:rsidR="008A4741">
        <w:rPr>
          <w:sz w:val="22"/>
          <w:szCs w:val="22"/>
          <w:highlight w:val="lightGray"/>
        </w:rPr>
        <w:t>p</w:t>
      </w:r>
      <w:r w:rsidRPr="009F7FA0">
        <w:rPr>
          <w:sz w:val="22"/>
          <w:szCs w:val="22"/>
          <w:highlight w:val="lightGray"/>
        </w:rPr>
        <w:t>řílohu</w:t>
      </w:r>
      <w:r w:rsidR="00BE278B">
        <w:rPr>
          <w:sz w:val="22"/>
          <w:szCs w:val="22"/>
          <w:highlight w:val="lightGray"/>
        </w:rPr>
        <w:t xml:space="preserve"> č.</w:t>
      </w:r>
      <w:r w:rsidRPr="009F7FA0">
        <w:rPr>
          <w:sz w:val="22"/>
          <w:szCs w:val="22"/>
          <w:highlight w:val="lightGray"/>
        </w:rPr>
        <w:t xml:space="preserve"> </w:t>
      </w:r>
      <w:r w:rsidR="008A4741">
        <w:rPr>
          <w:sz w:val="22"/>
          <w:szCs w:val="22"/>
        </w:rPr>
        <w:t>4</w:t>
      </w:r>
      <w:r w:rsidRPr="009F7FA0">
        <w:rPr>
          <w:sz w:val="22"/>
          <w:szCs w:val="22"/>
        </w:rPr>
        <w:t xml:space="preserve"> této smlouvy). </w:t>
      </w:r>
    </w:p>
    <w:p w:rsidR="00BE278B" w:rsidRPr="00BE278B" w:rsidRDefault="005A3380" w:rsidP="00BE278B">
      <w:pPr>
        <w:pStyle w:val="Odstavecseseznamem"/>
        <w:numPr>
          <w:ilvl w:val="0"/>
          <w:numId w:val="11"/>
        </w:numPr>
        <w:spacing w:before="120"/>
        <w:ind w:left="426" w:hanging="426"/>
        <w:jc w:val="both"/>
        <w:rPr>
          <w:sz w:val="22"/>
          <w:szCs w:val="22"/>
        </w:rPr>
      </w:pPr>
      <w:r>
        <w:rPr>
          <w:sz w:val="22"/>
          <w:szCs w:val="22"/>
        </w:rPr>
        <w:t>Poskytovatel zabezpečí, aby</w:t>
      </w:r>
      <w:r w:rsidRPr="005A3380">
        <w:rPr>
          <w:sz w:val="22"/>
          <w:szCs w:val="22"/>
        </w:rPr>
        <w:t xml:space="preserve"> </w:t>
      </w:r>
      <w:r>
        <w:rPr>
          <w:sz w:val="22"/>
          <w:szCs w:val="22"/>
        </w:rPr>
        <w:t xml:space="preserve">byla </w:t>
      </w:r>
      <w:r w:rsidRPr="005A3380">
        <w:rPr>
          <w:sz w:val="22"/>
          <w:szCs w:val="22"/>
        </w:rPr>
        <w:t>evidenc</w:t>
      </w:r>
      <w:r>
        <w:rPr>
          <w:sz w:val="22"/>
          <w:szCs w:val="22"/>
        </w:rPr>
        <w:t>e</w:t>
      </w:r>
      <w:r w:rsidRPr="005A3380">
        <w:rPr>
          <w:sz w:val="22"/>
          <w:szCs w:val="22"/>
        </w:rPr>
        <w:t xml:space="preserve"> docházky a výuky aktuálně vyplňovan</w:t>
      </w:r>
      <w:r>
        <w:rPr>
          <w:sz w:val="22"/>
          <w:szCs w:val="22"/>
        </w:rPr>
        <w:t>á</w:t>
      </w:r>
      <w:r w:rsidRPr="005A3380">
        <w:rPr>
          <w:sz w:val="22"/>
          <w:szCs w:val="22"/>
        </w:rPr>
        <w:t xml:space="preserve"> přímo ve výuce z důvodu hospitace v hodině objednatelem příp. poskytovatelem dotace (Úřad práce ČR).</w:t>
      </w:r>
      <w:r>
        <w:rPr>
          <w:sz w:val="22"/>
          <w:szCs w:val="22"/>
        </w:rPr>
        <w:t xml:space="preserve"> </w:t>
      </w:r>
      <w:r w:rsidRPr="005A3380">
        <w:rPr>
          <w:b/>
          <w:sz w:val="22"/>
          <w:szCs w:val="22"/>
        </w:rPr>
        <w:t>P</w:t>
      </w:r>
      <w:r w:rsidRPr="00BE278B">
        <w:rPr>
          <w:b/>
          <w:sz w:val="22"/>
          <w:szCs w:val="22"/>
        </w:rPr>
        <w:t xml:space="preserve">ři zahájení výuky </w:t>
      </w:r>
      <w:r w:rsidRPr="00BE278B">
        <w:rPr>
          <w:sz w:val="22"/>
          <w:szCs w:val="22"/>
        </w:rPr>
        <w:t xml:space="preserve">v daném dni </w:t>
      </w:r>
      <w:r>
        <w:rPr>
          <w:sz w:val="22"/>
          <w:szCs w:val="22"/>
        </w:rPr>
        <w:t xml:space="preserve">je povinen </w:t>
      </w:r>
      <w:r w:rsidRPr="005A3380">
        <w:rPr>
          <w:b/>
          <w:sz w:val="22"/>
          <w:szCs w:val="22"/>
        </w:rPr>
        <w:t>n</w:t>
      </w:r>
      <w:r w:rsidR="00BE278B" w:rsidRPr="00BE278B">
        <w:rPr>
          <w:b/>
          <w:sz w:val="22"/>
          <w:szCs w:val="22"/>
        </w:rPr>
        <w:t xml:space="preserve">eprodleně </w:t>
      </w:r>
      <w:r w:rsidR="00BE278B" w:rsidRPr="00BE278B">
        <w:rPr>
          <w:sz w:val="22"/>
          <w:szCs w:val="22"/>
        </w:rPr>
        <w:t>e-mailem či telefonicky</w:t>
      </w:r>
      <w:r w:rsidR="00BE278B" w:rsidRPr="00BE278B">
        <w:rPr>
          <w:b/>
          <w:sz w:val="22"/>
          <w:szCs w:val="22"/>
        </w:rPr>
        <w:t xml:space="preserve"> informovat zaměstnavatele o absenci </w:t>
      </w:r>
      <w:r w:rsidR="00D71945">
        <w:rPr>
          <w:sz w:val="22"/>
          <w:szCs w:val="22"/>
        </w:rPr>
        <w:t>pracovníků ve výuce</w:t>
      </w:r>
      <w:r w:rsidR="00BE278B" w:rsidRPr="00BE278B">
        <w:rPr>
          <w:sz w:val="22"/>
          <w:szCs w:val="22"/>
        </w:rPr>
        <w:t>.</w:t>
      </w:r>
    </w:p>
    <w:p w:rsidR="005A3380" w:rsidRDefault="005A3380" w:rsidP="009F7FA0">
      <w:pPr>
        <w:pStyle w:val="Odstavecseseznamem"/>
        <w:numPr>
          <w:ilvl w:val="0"/>
          <w:numId w:val="11"/>
        </w:numPr>
        <w:spacing w:before="120"/>
        <w:ind w:left="426" w:hanging="426"/>
        <w:jc w:val="both"/>
        <w:rPr>
          <w:sz w:val="22"/>
          <w:szCs w:val="22"/>
        </w:rPr>
      </w:pPr>
      <w:r>
        <w:rPr>
          <w:sz w:val="22"/>
          <w:szCs w:val="22"/>
        </w:rPr>
        <w:t>P</w:t>
      </w:r>
      <w:r w:rsidRPr="005A3380">
        <w:rPr>
          <w:sz w:val="22"/>
          <w:szCs w:val="22"/>
        </w:rPr>
        <w:t xml:space="preserve">okud vzniknou </w:t>
      </w:r>
      <w:r>
        <w:rPr>
          <w:sz w:val="22"/>
          <w:szCs w:val="22"/>
        </w:rPr>
        <w:t xml:space="preserve">překážky, které znemožní </w:t>
      </w:r>
      <w:r w:rsidRPr="005A3380">
        <w:rPr>
          <w:sz w:val="22"/>
          <w:szCs w:val="22"/>
        </w:rPr>
        <w:t>realizaci vzdělávací aktivity</w:t>
      </w:r>
      <w:r>
        <w:rPr>
          <w:sz w:val="22"/>
          <w:szCs w:val="22"/>
        </w:rPr>
        <w:t>, je poskytovatel</w:t>
      </w:r>
      <w:r w:rsidRPr="005A3380">
        <w:rPr>
          <w:sz w:val="22"/>
          <w:szCs w:val="22"/>
        </w:rPr>
        <w:t xml:space="preserve"> </w:t>
      </w:r>
      <w:r>
        <w:rPr>
          <w:sz w:val="22"/>
          <w:szCs w:val="22"/>
        </w:rPr>
        <w:t xml:space="preserve">o této skutečnosti povinen </w:t>
      </w:r>
      <w:r w:rsidR="001828AC">
        <w:rPr>
          <w:sz w:val="22"/>
          <w:szCs w:val="22"/>
        </w:rPr>
        <w:t>objedn</w:t>
      </w:r>
      <w:r w:rsidR="001828AC" w:rsidRPr="005A3380">
        <w:rPr>
          <w:sz w:val="22"/>
          <w:szCs w:val="22"/>
        </w:rPr>
        <w:t>atele</w:t>
      </w:r>
      <w:r w:rsidR="001828AC">
        <w:rPr>
          <w:sz w:val="22"/>
          <w:szCs w:val="22"/>
        </w:rPr>
        <w:t xml:space="preserve"> </w:t>
      </w:r>
      <w:r w:rsidR="001828AC" w:rsidRPr="005A3380">
        <w:rPr>
          <w:sz w:val="22"/>
          <w:szCs w:val="22"/>
        </w:rPr>
        <w:t>informovat</w:t>
      </w:r>
      <w:r w:rsidR="001828AC">
        <w:rPr>
          <w:sz w:val="22"/>
          <w:szCs w:val="22"/>
        </w:rPr>
        <w:t xml:space="preserve"> </w:t>
      </w:r>
      <w:r>
        <w:rPr>
          <w:sz w:val="22"/>
          <w:szCs w:val="22"/>
        </w:rPr>
        <w:t>b</w:t>
      </w:r>
      <w:r w:rsidRPr="005A3380">
        <w:rPr>
          <w:sz w:val="22"/>
          <w:szCs w:val="22"/>
        </w:rPr>
        <w:t>ez zbytečného odkladu</w:t>
      </w:r>
      <w:r w:rsidR="001828AC">
        <w:rPr>
          <w:sz w:val="22"/>
          <w:szCs w:val="22"/>
        </w:rPr>
        <w:t>.</w:t>
      </w:r>
      <w:r>
        <w:rPr>
          <w:sz w:val="22"/>
          <w:szCs w:val="22"/>
        </w:rPr>
        <w:t xml:space="preserve"> </w:t>
      </w:r>
      <w:r w:rsidR="001828AC">
        <w:rPr>
          <w:sz w:val="22"/>
          <w:szCs w:val="22"/>
        </w:rPr>
        <w:t>Rovněž</w:t>
      </w:r>
      <w:r>
        <w:rPr>
          <w:sz w:val="22"/>
          <w:szCs w:val="22"/>
        </w:rPr>
        <w:t xml:space="preserve"> jej</w:t>
      </w:r>
      <w:r w:rsidRPr="005A3380">
        <w:rPr>
          <w:sz w:val="22"/>
          <w:szCs w:val="22"/>
        </w:rPr>
        <w:t xml:space="preserve"> </w:t>
      </w:r>
      <w:r w:rsidR="001828AC">
        <w:rPr>
          <w:sz w:val="22"/>
          <w:szCs w:val="22"/>
        </w:rPr>
        <w:t xml:space="preserve">musí </w:t>
      </w:r>
      <w:r>
        <w:rPr>
          <w:sz w:val="22"/>
          <w:szCs w:val="22"/>
        </w:rPr>
        <w:t>v</w:t>
      </w:r>
      <w:r w:rsidRPr="005A3380">
        <w:rPr>
          <w:sz w:val="22"/>
          <w:szCs w:val="22"/>
        </w:rPr>
        <w:t xml:space="preserve"> dostatečném předstihu informovat o všech změnách v </w:t>
      </w:r>
      <w:r>
        <w:rPr>
          <w:sz w:val="22"/>
          <w:szCs w:val="22"/>
        </w:rPr>
        <w:t>h</w:t>
      </w:r>
      <w:r w:rsidRPr="005A3380">
        <w:rPr>
          <w:sz w:val="22"/>
          <w:szCs w:val="22"/>
        </w:rPr>
        <w:t>armonogram</w:t>
      </w:r>
      <w:r w:rsidR="001828AC">
        <w:rPr>
          <w:sz w:val="22"/>
          <w:szCs w:val="22"/>
        </w:rPr>
        <w:t>u realizace vzdělávací aktivity, a to písemnou formou zasláním na e-mail</w:t>
      </w:r>
      <w:r w:rsidR="001828AC" w:rsidRPr="00922E73">
        <w:rPr>
          <w:sz w:val="22"/>
          <w:szCs w:val="22"/>
        </w:rPr>
        <w:t xml:space="preserve"> kontaktní osob</w:t>
      </w:r>
      <w:r w:rsidR="001828AC">
        <w:rPr>
          <w:sz w:val="22"/>
          <w:szCs w:val="22"/>
        </w:rPr>
        <w:t>y</w:t>
      </w:r>
      <w:r w:rsidR="001828AC" w:rsidRPr="00922E73">
        <w:rPr>
          <w:sz w:val="22"/>
          <w:szCs w:val="22"/>
        </w:rPr>
        <w:t xml:space="preserve"> objednatele</w:t>
      </w:r>
      <w:r w:rsidR="001828AC">
        <w:rPr>
          <w:sz w:val="22"/>
          <w:szCs w:val="22"/>
        </w:rPr>
        <w:t xml:space="preserve"> uvedené v záhlaví smlouvy</w:t>
      </w:r>
      <w:r w:rsidRPr="005A3380">
        <w:rPr>
          <w:sz w:val="22"/>
          <w:szCs w:val="22"/>
        </w:rPr>
        <w:t xml:space="preserve">. </w:t>
      </w:r>
    </w:p>
    <w:p w:rsidR="00FA2190" w:rsidRPr="00D71945" w:rsidRDefault="00D71945" w:rsidP="00D71945">
      <w:pPr>
        <w:pStyle w:val="Odstavecseseznamem"/>
        <w:numPr>
          <w:ilvl w:val="0"/>
          <w:numId w:val="11"/>
        </w:numPr>
        <w:spacing w:before="120"/>
        <w:ind w:left="426" w:hanging="426"/>
        <w:jc w:val="both"/>
        <w:rPr>
          <w:sz w:val="22"/>
          <w:szCs w:val="22"/>
        </w:rPr>
      </w:pPr>
      <w:r w:rsidRPr="00D71945">
        <w:rPr>
          <w:sz w:val="22"/>
          <w:szCs w:val="22"/>
        </w:rPr>
        <w:t xml:space="preserve">Do 10 dnů </w:t>
      </w:r>
      <w:r>
        <w:rPr>
          <w:sz w:val="22"/>
          <w:szCs w:val="22"/>
        </w:rPr>
        <w:t>p</w:t>
      </w:r>
      <w:r w:rsidR="00FA2190" w:rsidRPr="00D71945">
        <w:rPr>
          <w:sz w:val="22"/>
          <w:szCs w:val="22"/>
        </w:rPr>
        <w:t xml:space="preserve">o ukončení </w:t>
      </w:r>
      <w:r w:rsidRPr="00D71945">
        <w:rPr>
          <w:sz w:val="22"/>
          <w:szCs w:val="22"/>
        </w:rPr>
        <w:t>vzdělávací aktivity</w:t>
      </w:r>
      <w:r w:rsidR="00FA2190" w:rsidRPr="00D71945">
        <w:rPr>
          <w:sz w:val="22"/>
          <w:szCs w:val="22"/>
        </w:rPr>
        <w:t xml:space="preserve"> </w:t>
      </w:r>
      <w:r w:rsidR="00340BC8">
        <w:rPr>
          <w:sz w:val="22"/>
          <w:szCs w:val="22"/>
        </w:rPr>
        <w:t>doručí</w:t>
      </w:r>
      <w:r w:rsidRPr="00D71945">
        <w:rPr>
          <w:sz w:val="22"/>
          <w:szCs w:val="22"/>
        </w:rPr>
        <w:t xml:space="preserve"> poskytovatel </w:t>
      </w:r>
      <w:r w:rsidR="00FA2190" w:rsidRPr="00D71945">
        <w:rPr>
          <w:sz w:val="22"/>
          <w:szCs w:val="22"/>
        </w:rPr>
        <w:t>objednateli</w:t>
      </w:r>
      <w:r w:rsidR="00EB3F02">
        <w:rPr>
          <w:sz w:val="22"/>
          <w:szCs w:val="22"/>
        </w:rPr>
        <w:t xml:space="preserve"> originál</w:t>
      </w:r>
      <w:r w:rsidR="00945DC5">
        <w:rPr>
          <w:sz w:val="22"/>
          <w:szCs w:val="22"/>
        </w:rPr>
        <w:t>y formulářů dle </w:t>
      </w:r>
      <w:r w:rsidR="00EB3F02">
        <w:rPr>
          <w:sz w:val="22"/>
          <w:szCs w:val="22"/>
        </w:rPr>
        <w:t>ustanovení bodu 5. tohoto článku, včetně</w:t>
      </w:r>
      <w:r w:rsidR="00FA2190" w:rsidRPr="00D71945">
        <w:rPr>
          <w:sz w:val="22"/>
          <w:szCs w:val="22"/>
        </w:rPr>
        <w:t xml:space="preserve"> </w:t>
      </w:r>
      <w:r w:rsidRPr="00EB3F02">
        <w:rPr>
          <w:b/>
          <w:sz w:val="22"/>
          <w:szCs w:val="22"/>
        </w:rPr>
        <w:t>závěrečn</w:t>
      </w:r>
      <w:r w:rsidR="00EB3F02">
        <w:rPr>
          <w:b/>
          <w:sz w:val="22"/>
          <w:szCs w:val="22"/>
        </w:rPr>
        <w:t>ého</w:t>
      </w:r>
      <w:r w:rsidRPr="00EB3F02">
        <w:rPr>
          <w:b/>
          <w:sz w:val="22"/>
          <w:szCs w:val="22"/>
        </w:rPr>
        <w:t xml:space="preserve"> protokol</w:t>
      </w:r>
      <w:r w:rsidR="00EB3F02">
        <w:rPr>
          <w:b/>
          <w:sz w:val="22"/>
          <w:szCs w:val="22"/>
        </w:rPr>
        <w:t>u</w:t>
      </w:r>
      <w:r w:rsidRPr="00D71945">
        <w:rPr>
          <w:sz w:val="22"/>
          <w:szCs w:val="22"/>
        </w:rPr>
        <w:t xml:space="preserve"> (formulář s požadovanými náležitostmi tvoří </w:t>
      </w:r>
      <w:r w:rsidR="008A4741">
        <w:rPr>
          <w:sz w:val="22"/>
          <w:szCs w:val="22"/>
          <w:highlight w:val="lightGray"/>
        </w:rPr>
        <w:t>p</w:t>
      </w:r>
      <w:r w:rsidRPr="00D71945">
        <w:rPr>
          <w:sz w:val="22"/>
          <w:szCs w:val="22"/>
          <w:highlight w:val="lightGray"/>
        </w:rPr>
        <w:t>řílohu č.</w:t>
      </w:r>
      <w:r w:rsidRPr="00D71945">
        <w:rPr>
          <w:sz w:val="22"/>
          <w:szCs w:val="22"/>
        </w:rPr>
        <w:t xml:space="preserve"> </w:t>
      </w:r>
      <w:r w:rsidR="008A4741">
        <w:rPr>
          <w:sz w:val="22"/>
          <w:szCs w:val="22"/>
        </w:rPr>
        <w:t>5</w:t>
      </w:r>
      <w:r w:rsidRPr="00D71945">
        <w:rPr>
          <w:sz w:val="22"/>
          <w:szCs w:val="22"/>
        </w:rPr>
        <w:t xml:space="preserve"> této smlouvy)</w:t>
      </w:r>
      <w:r w:rsidR="00FA2190" w:rsidRPr="00D71945">
        <w:rPr>
          <w:sz w:val="22"/>
          <w:szCs w:val="22"/>
        </w:rPr>
        <w:t>, včetně kopie doklad</w:t>
      </w:r>
      <w:r w:rsidR="000208E4">
        <w:rPr>
          <w:sz w:val="22"/>
          <w:szCs w:val="22"/>
        </w:rPr>
        <w:t>ů</w:t>
      </w:r>
      <w:r w:rsidR="00FA2190" w:rsidRPr="00D71945">
        <w:rPr>
          <w:sz w:val="22"/>
          <w:szCs w:val="22"/>
        </w:rPr>
        <w:t xml:space="preserve"> ověření znalostí účastníků.</w:t>
      </w:r>
    </w:p>
    <w:p w:rsidR="003B66DA" w:rsidRPr="003B66DA" w:rsidRDefault="00FA2190" w:rsidP="009F7FA0">
      <w:pPr>
        <w:pStyle w:val="Odstavecseseznamem"/>
        <w:numPr>
          <w:ilvl w:val="0"/>
          <w:numId w:val="11"/>
        </w:numPr>
        <w:spacing w:before="120"/>
        <w:ind w:left="426" w:hanging="426"/>
        <w:jc w:val="both"/>
        <w:rPr>
          <w:sz w:val="22"/>
          <w:szCs w:val="22"/>
        </w:rPr>
      </w:pPr>
      <w:r w:rsidRPr="003B66DA">
        <w:rPr>
          <w:sz w:val="22"/>
          <w:szCs w:val="22"/>
        </w:rPr>
        <w:t xml:space="preserve">Jelikož součástí </w:t>
      </w:r>
      <w:r w:rsidR="000208E4" w:rsidRPr="003B66DA">
        <w:rPr>
          <w:sz w:val="22"/>
          <w:szCs w:val="22"/>
        </w:rPr>
        <w:t>vzdělávací aktivity</w:t>
      </w:r>
      <w:r w:rsidRPr="003B66DA">
        <w:rPr>
          <w:sz w:val="22"/>
          <w:szCs w:val="22"/>
        </w:rPr>
        <w:t xml:space="preserve"> </w:t>
      </w:r>
      <w:r w:rsidR="000208E4" w:rsidRPr="003B66DA">
        <w:rPr>
          <w:sz w:val="22"/>
          <w:szCs w:val="22"/>
        </w:rPr>
        <w:t>je</w:t>
      </w:r>
      <w:r w:rsidRPr="003B66DA">
        <w:rPr>
          <w:sz w:val="22"/>
          <w:szCs w:val="22"/>
        </w:rPr>
        <w:t xml:space="preserve"> závěrečn</w:t>
      </w:r>
      <w:r w:rsidR="000208E4" w:rsidRPr="003B66DA">
        <w:rPr>
          <w:sz w:val="22"/>
          <w:szCs w:val="22"/>
        </w:rPr>
        <w:t>á</w:t>
      </w:r>
      <w:r w:rsidRPr="003B66DA">
        <w:rPr>
          <w:sz w:val="22"/>
          <w:szCs w:val="22"/>
        </w:rPr>
        <w:t xml:space="preserve"> zkoušk</w:t>
      </w:r>
      <w:r w:rsidR="000208E4" w:rsidRPr="003B66DA">
        <w:rPr>
          <w:sz w:val="22"/>
          <w:szCs w:val="22"/>
        </w:rPr>
        <w:t>a</w:t>
      </w:r>
      <w:r w:rsidRPr="003B66DA">
        <w:rPr>
          <w:sz w:val="22"/>
          <w:szCs w:val="22"/>
        </w:rPr>
        <w:t>, provede poskytovatel v</w:t>
      </w:r>
      <w:r w:rsidR="000208E4" w:rsidRPr="003B66DA">
        <w:rPr>
          <w:sz w:val="22"/>
          <w:szCs w:val="22"/>
        </w:rPr>
        <w:t xml:space="preserve"> </w:t>
      </w:r>
      <w:r w:rsidRPr="003B66DA">
        <w:rPr>
          <w:sz w:val="22"/>
          <w:szCs w:val="22"/>
        </w:rPr>
        <w:t xml:space="preserve">případě, že účastník závěrečnou zkoušku úspěšně zvládne, zápis o absolvování do průkazu </w:t>
      </w:r>
      <w:r w:rsidR="0059504A" w:rsidRPr="003B66DA">
        <w:rPr>
          <w:sz w:val="22"/>
          <w:szCs w:val="22"/>
        </w:rPr>
        <w:t>svářeče</w:t>
      </w:r>
      <w:r w:rsidRPr="003B66DA">
        <w:rPr>
          <w:sz w:val="22"/>
          <w:szCs w:val="22"/>
        </w:rPr>
        <w:t xml:space="preserve"> a </w:t>
      </w:r>
      <w:r w:rsidR="0059504A" w:rsidRPr="003B66DA">
        <w:rPr>
          <w:sz w:val="22"/>
          <w:szCs w:val="22"/>
        </w:rPr>
        <w:t xml:space="preserve">vystaví úspěšným absolventům Osvědčení </w:t>
      </w:r>
      <w:r w:rsidR="003B66DA" w:rsidRPr="003B66DA">
        <w:rPr>
          <w:sz w:val="22"/>
          <w:szCs w:val="22"/>
        </w:rPr>
        <w:t xml:space="preserve">o zkoušce svářeče. </w:t>
      </w:r>
      <w:r w:rsidR="0059504A" w:rsidRPr="003B66DA">
        <w:rPr>
          <w:bCs/>
          <w:sz w:val="22"/>
          <w:szCs w:val="22"/>
        </w:rPr>
        <w:t xml:space="preserve">Osvědčení musí být v rámci </w:t>
      </w:r>
      <w:r w:rsidR="00C82B9B" w:rsidRPr="003B66DA">
        <w:rPr>
          <w:bCs/>
          <w:sz w:val="22"/>
          <w:szCs w:val="22"/>
        </w:rPr>
        <w:t>minima</w:t>
      </w:r>
      <w:r w:rsidR="0059504A" w:rsidRPr="003B66DA">
        <w:rPr>
          <w:bCs/>
          <w:sz w:val="22"/>
          <w:szCs w:val="22"/>
        </w:rPr>
        <w:t xml:space="preserve"> publicity OPZ opatřeno logy projektu </w:t>
      </w:r>
      <w:r w:rsidR="00C82B9B" w:rsidRPr="003B66DA">
        <w:rPr>
          <w:bCs/>
          <w:sz w:val="22"/>
          <w:szCs w:val="22"/>
        </w:rPr>
        <w:t>(</w:t>
      </w:r>
      <w:r w:rsidR="0059504A" w:rsidRPr="003B66DA">
        <w:rPr>
          <w:bCs/>
          <w:sz w:val="22"/>
          <w:szCs w:val="22"/>
        </w:rPr>
        <w:t>pokud to povaha dokumentu umožňuje</w:t>
      </w:r>
      <w:r w:rsidR="00C82B9B" w:rsidRPr="003B66DA">
        <w:rPr>
          <w:bCs/>
          <w:sz w:val="22"/>
          <w:szCs w:val="22"/>
        </w:rPr>
        <w:t xml:space="preserve"> a jejich forma není stanovena právním předpisem)</w:t>
      </w:r>
      <w:r w:rsidR="00C82B9B">
        <w:rPr>
          <w:rStyle w:val="Znakapoznpodarou"/>
          <w:bCs/>
          <w:sz w:val="22"/>
          <w:szCs w:val="22"/>
        </w:rPr>
        <w:footnoteReference w:id="1"/>
      </w:r>
      <w:r w:rsidR="0059504A" w:rsidRPr="003B66DA">
        <w:rPr>
          <w:bCs/>
          <w:sz w:val="22"/>
          <w:szCs w:val="22"/>
        </w:rPr>
        <w:t xml:space="preserve">. </w:t>
      </w:r>
    </w:p>
    <w:p w:rsidR="00FA2190" w:rsidRPr="003B66DA" w:rsidRDefault="00FA2190" w:rsidP="00A152CF">
      <w:pPr>
        <w:pStyle w:val="Odstavecseseznamem"/>
        <w:numPr>
          <w:ilvl w:val="0"/>
          <w:numId w:val="11"/>
        </w:numPr>
        <w:spacing w:before="120"/>
        <w:ind w:left="426" w:hanging="568"/>
        <w:jc w:val="both"/>
        <w:rPr>
          <w:sz w:val="22"/>
          <w:szCs w:val="22"/>
        </w:rPr>
      </w:pPr>
      <w:r w:rsidRPr="003B66DA">
        <w:rPr>
          <w:sz w:val="22"/>
          <w:szCs w:val="22"/>
        </w:rPr>
        <w:t xml:space="preserve">V případě, že účastník úspěšně zkoušku nezvládne, </w:t>
      </w:r>
      <w:r w:rsidR="009C59A1" w:rsidRPr="003B66DA">
        <w:rPr>
          <w:sz w:val="22"/>
          <w:szCs w:val="22"/>
        </w:rPr>
        <w:t>je po</w:t>
      </w:r>
      <w:r w:rsidR="000208E4" w:rsidRPr="003B66DA">
        <w:rPr>
          <w:sz w:val="22"/>
          <w:szCs w:val="22"/>
        </w:rPr>
        <w:t>skytovatel po</w:t>
      </w:r>
      <w:r w:rsidR="009C59A1" w:rsidRPr="003B66DA">
        <w:rPr>
          <w:sz w:val="22"/>
          <w:szCs w:val="22"/>
        </w:rPr>
        <w:t xml:space="preserve">vinen </w:t>
      </w:r>
      <w:r w:rsidR="000208E4" w:rsidRPr="003B66DA">
        <w:rPr>
          <w:sz w:val="22"/>
          <w:szCs w:val="22"/>
        </w:rPr>
        <w:t xml:space="preserve">v den zkoušky </w:t>
      </w:r>
      <w:r w:rsidR="009C59A1" w:rsidRPr="003B66DA">
        <w:rPr>
          <w:sz w:val="22"/>
          <w:szCs w:val="22"/>
        </w:rPr>
        <w:t>o</w:t>
      </w:r>
      <w:r w:rsidR="000208E4" w:rsidRPr="003B66DA">
        <w:rPr>
          <w:sz w:val="22"/>
          <w:szCs w:val="22"/>
        </w:rPr>
        <w:t> </w:t>
      </w:r>
      <w:r w:rsidR="009E475B" w:rsidRPr="003B66DA">
        <w:rPr>
          <w:sz w:val="22"/>
          <w:szCs w:val="22"/>
        </w:rPr>
        <w:t>neúspěšných účastnících informovat kontaktní osobu objednatele zaslán</w:t>
      </w:r>
      <w:r w:rsidR="000208E4" w:rsidRPr="003B66DA">
        <w:rPr>
          <w:sz w:val="22"/>
          <w:szCs w:val="22"/>
        </w:rPr>
        <w:t>ím na e-mail: ekubickova@dpo.cz</w:t>
      </w:r>
      <w:r w:rsidRPr="003B66DA">
        <w:rPr>
          <w:sz w:val="22"/>
          <w:szCs w:val="22"/>
        </w:rPr>
        <w:t xml:space="preserve"> </w:t>
      </w:r>
      <w:r w:rsidR="009E475B" w:rsidRPr="003B66DA">
        <w:rPr>
          <w:sz w:val="22"/>
          <w:szCs w:val="22"/>
        </w:rPr>
        <w:t>(</w:t>
      </w:r>
      <w:r w:rsidR="000208E4" w:rsidRPr="003B66DA">
        <w:rPr>
          <w:sz w:val="22"/>
          <w:szCs w:val="22"/>
        </w:rPr>
        <w:t xml:space="preserve">účastník </w:t>
      </w:r>
      <w:r w:rsidRPr="003B66DA">
        <w:rPr>
          <w:sz w:val="22"/>
          <w:szCs w:val="22"/>
        </w:rPr>
        <w:t xml:space="preserve">od poskytovatele </w:t>
      </w:r>
      <w:r w:rsidR="000208E4" w:rsidRPr="003B66DA">
        <w:rPr>
          <w:sz w:val="22"/>
          <w:szCs w:val="22"/>
        </w:rPr>
        <w:t xml:space="preserve">obdrží </w:t>
      </w:r>
      <w:r w:rsidRPr="003B66DA">
        <w:rPr>
          <w:sz w:val="22"/>
          <w:szCs w:val="22"/>
        </w:rPr>
        <w:t>pouze Potvrzení o účasti</w:t>
      </w:r>
      <w:r w:rsidR="009E475B" w:rsidRPr="003B66DA">
        <w:rPr>
          <w:sz w:val="22"/>
          <w:szCs w:val="22"/>
        </w:rPr>
        <w:t>)</w:t>
      </w:r>
      <w:r w:rsidRPr="003B66DA">
        <w:rPr>
          <w:sz w:val="22"/>
          <w:szCs w:val="22"/>
        </w:rPr>
        <w:t xml:space="preserve">. </w:t>
      </w:r>
    </w:p>
    <w:p w:rsidR="00AC49CB" w:rsidRDefault="00AC49CB" w:rsidP="00A152CF">
      <w:pPr>
        <w:pStyle w:val="Odstavecseseznamem"/>
        <w:numPr>
          <w:ilvl w:val="0"/>
          <w:numId w:val="11"/>
        </w:numPr>
        <w:spacing w:before="120"/>
        <w:ind w:left="426" w:hanging="568"/>
        <w:jc w:val="both"/>
        <w:rPr>
          <w:sz w:val="22"/>
          <w:szCs w:val="22"/>
        </w:rPr>
      </w:pPr>
      <w:r w:rsidRPr="004A6A4B">
        <w:rPr>
          <w:sz w:val="22"/>
          <w:szCs w:val="22"/>
        </w:rPr>
        <w:t xml:space="preserve">Studijní materiály, </w:t>
      </w:r>
      <w:r>
        <w:rPr>
          <w:sz w:val="22"/>
          <w:szCs w:val="22"/>
        </w:rPr>
        <w:t xml:space="preserve">dokumenty </w:t>
      </w:r>
      <w:r w:rsidRPr="004A6A4B">
        <w:rPr>
          <w:sz w:val="22"/>
          <w:szCs w:val="22"/>
        </w:rPr>
        <w:t>docházky apod. o</w:t>
      </w:r>
      <w:r>
        <w:rPr>
          <w:sz w:val="22"/>
          <w:szCs w:val="22"/>
        </w:rPr>
        <w:t>patří</w:t>
      </w:r>
      <w:r w:rsidRPr="004A6A4B">
        <w:rPr>
          <w:sz w:val="22"/>
          <w:szCs w:val="22"/>
        </w:rPr>
        <w:t xml:space="preserve"> </w:t>
      </w:r>
      <w:r>
        <w:rPr>
          <w:sz w:val="22"/>
          <w:szCs w:val="22"/>
        </w:rPr>
        <w:t>poskytovatel povinnými logy v rámci zajištění</w:t>
      </w:r>
      <w:r w:rsidRPr="004A6A4B">
        <w:rPr>
          <w:sz w:val="22"/>
          <w:szCs w:val="22"/>
        </w:rPr>
        <w:t xml:space="preserve"> propagac</w:t>
      </w:r>
      <w:r>
        <w:rPr>
          <w:sz w:val="22"/>
          <w:szCs w:val="22"/>
        </w:rPr>
        <w:t>e</w:t>
      </w:r>
      <w:r w:rsidRPr="004A6A4B">
        <w:rPr>
          <w:sz w:val="22"/>
          <w:szCs w:val="22"/>
        </w:rPr>
        <w:t xml:space="preserve"> projektu v souladu s pravidly uvedený</w:t>
      </w:r>
      <w:r>
        <w:rPr>
          <w:sz w:val="22"/>
          <w:szCs w:val="22"/>
        </w:rPr>
        <w:t xml:space="preserve">mi v Obecné části </w:t>
      </w:r>
      <w:r w:rsidR="00FA0AE9">
        <w:rPr>
          <w:sz w:val="22"/>
          <w:szCs w:val="22"/>
        </w:rPr>
        <w:t xml:space="preserve">Pravidel </w:t>
      </w:r>
      <w:r>
        <w:rPr>
          <w:sz w:val="22"/>
          <w:szCs w:val="22"/>
        </w:rPr>
        <w:t>OP</w:t>
      </w:r>
      <w:r w:rsidRPr="004A6A4B">
        <w:rPr>
          <w:sz w:val="22"/>
          <w:szCs w:val="22"/>
        </w:rPr>
        <w:t>Z</w:t>
      </w:r>
      <w:r w:rsidR="00107920">
        <w:rPr>
          <w:rStyle w:val="Znakapoznpodarou"/>
          <w:bCs/>
          <w:sz w:val="22"/>
          <w:szCs w:val="22"/>
        </w:rPr>
        <w:footnoteReference w:id="2"/>
      </w:r>
      <w:r w:rsidRPr="004A6A4B">
        <w:rPr>
          <w:sz w:val="22"/>
          <w:szCs w:val="22"/>
        </w:rPr>
        <w:t>.</w:t>
      </w:r>
    </w:p>
    <w:p w:rsidR="00DE279A" w:rsidRPr="0010071E" w:rsidRDefault="00DE279A" w:rsidP="00A152CF">
      <w:pPr>
        <w:pStyle w:val="Odstavecseseznamem"/>
        <w:numPr>
          <w:ilvl w:val="0"/>
          <w:numId w:val="11"/>
        </w:numPr>
        <w:spacing w:before="120"/>
        <w:ind w:left="426" w:hanging="568"/>
        <w:jc w:val="both"/>
        <w:rPr>
          <w:sz w:val="22"/>
          <w:szCs w:val="22"/>
        </w:rPr>
      </w:pPr>
      <w:r w:rsidRPr="0010071E">
        <w:rPr>
          <w:bCs/>
          <w:sz w:val="22"/>
          <w:szCs w:val="22"/>
        </w:rPr>
        <w:t>Poskytovatel se zavazuje, že pokud v souvislosti s realizací smlouvy při plnění svých povinností přijdou jeho pověření zaměstnanci do styku s osobními/citlivými údaj</w:t>
      </w:r>
      <w:r w:rsidR="00C17D04">
        <w:rPr>
          <w:bCs/>
          <w:sz w:val="22"/>
          <w:szCs w:val="22"/>
        </w:rPr>
        <w:t>i</w:t>
      </w:r>
      <w:r w:rsidRPr="0010071E">
        <w:rPr>
          <w:bCs/>
          <w:sz w:val="22"/>
          <w:szCs w:val="22"/>
        </w:rPr>
        <w:t xml:space="preserve"> ve smyslu zákona č. 101/2000 Sb., o</w:t>
      </w:r>
      <w:r w:rsidR="00AF7353">
        <w:rPr>
          <w:bCs/>
          <w:sz w:val="22"/>
          <w:szCs w:val="22"/>
        </w:rPr>
        <w:t> </w:t>
      </w:r>
      <w:r w:rsidRPr="0010071E">
        <w:rPr>
          <w:bCs/>
          <w:sz w:val="22"/>
          <w:szCs w:val="22"/>
        </w:rPr>
        <w:t xml:space="preserve">ochraně osobních údajů, ve znění pozdějších předpisů (dále také jen „zákon o ochraně osobních údajů“), učiní veškerá opatření, aby nedošlo k neoprávněnému nebo nahodilému přístupu k těmto údajům, k jejich změně, zničení či ztrátě, neoprávněným přenosům, k jejich neoprávněnému zpracování, </w:t>
      </w:r>
      <w:r w:rsidRPr="0010071E">
        <w:rPr>
          <w:bCs/>
          <w:sz w:val="22"/>
          <w:szCs w:val="22"/>
        </w:rPr>
        <w:lastRenderedPageBreak/>
        <w:t>jakož aby i jinak neporušil zákon o ochraně osobních údajů. Poskytovatel nese plnou odpovědnost za</w:t>
      </w:r>
      <w:r w:rsidR="00AF7353">
        <w:rPr>
          <w:bCs/>
          <w:sz w:val="22"/>
          <w:szCs w:val="22"/>
        </w:rPr>
        <w:t> </w:t>
      </w:r>
      <w:r w:rsidRPr="0010071E">
        <w:rPr>
          <w:bCs/>
          <w:sz w:val="22"/>
          <w:szCs w:val="22"/>
        </w:rPr>
        <w:t>případné porušení zákona o ochraně osobních údajů z jeho strany.</w:t>
      </w:r>
      <w:r w:rsidR="006134D8">
        <w:rPr>
          <w:bCs/>
          <w:sz w:val="22"/>
          <w:szCs w:val="22"/>
        </w:rPr>
        <w:t xml:space="preserve"> Další podmínky jsou uvedeny v </w:t>
      </w:r>
      <w:r w:rsidR="008A4741">
        <w:rPr>
          <w:bCs/>
          <w:sz w:val="22"/>
          <w:szCs w:val="22"/>
          <w:highlight w:val="lightGray"/>
        </w:rPr>
        <w:t>p</w:t>
      </w:r>
      <w:r w:rsidR="006134D8" w:rsidRPr="008A4741">
        <w:rPr>
          <w:bCs/>
          <w:sz w:val="22"/>
          <w:szCs w:val="22"/>
          <w:highlight w:val="lightGray"/>
        </w:rPr>
        <w:t>říloze č.</w:t>
      </w:r>
      <w:r w:rsidR="008B217A">
        <w:rPr>
          <w:bCs/>
          <w:sz w:val="22"/>
          <w:szCs w:val="22"/>
        </w:rPr>
        <w:t xml:space="preserve"> </w:t>
      </w:r>
      <w:r w:rsidR="00E93AF8">
        <w:rPr>
          <w:bCs/>
          <w:sz w:val="22"/>
          <w:szCs w:val="22"/>
        </w:rPr>
        <w:t>6</w:t>
      </w:r>
      <w:r w:rsidR="006134D8">
        <w:rPr>
          <w:bCs/>
          <w:sz w:val="22"/>
          <w:szCs w:val="22"/>
        </w:rPr>
        <w:t xml:space="preserve"> – Smlouva o zpracování osobních údajů.</w:t>
      </w:r>
    </w:p>
    <w:p w:rsidR="009E475B" w:rsidRPr="004E7F44" w:rsidRDefault="009E475B" w:rsidP="009E475B">
      <w:pPr>
        <w:pStyle w:val="boddohodyii"/>
        <w:jc w:val="both"/>
        <w:rPr>
          <w:rFonts w:ascii="Calibri" w:hAnsi="Calibri" w:cs="Calibri"/>
          <w:sz w:val="22"/>
          <w:szCs w:val="22"/>
        </w:rPr>
      </w:pPr>
    </w:p>
    <w:p w:rsidR="009E475B" w:rsidRPr="009E475B" w:rsidRDefault="009E475B" w:rsidP="00AC49CB">
      <w:pPr>
        <w:pStyle w:val="boddohodyii"/>
        <w:jc w:val="both"/>
        <w:rPr>
          <w:rFonts w:ascii="Calibri" w:hAnsi="Calibri" w:cs="Calibri"/>
          <w:sz w:val="22"/>
          <w:szCs w:val="22"/>
        </w:rPr>
      </w:pPr>
    </w:p>
    <w:p w:rsidR="00BE3D48" w:rsidRPr="00F27BB1" w:rsidRDefault="00BE3D48" w:rsidP="009E475B">
      <w:pPr>
        <w:pStyle w:val="Odstavecseseznamem"/>
        <w:numPr>
          <w:ilvl w:val="0"/>
          <w:numId w:val="13"/>
        </w:numPr>
        <w:jc w:val="both"/>
        <w:rPr>
          <w:b/>
          <w:sz w:val="22"/>
          <w:szCs w:val="22"/>
        </w:rPr>
      </w:pPr>
      <w:r w:rsidRPr="00F27BB1">
        <w:rPr>
          <w:b/>
          <w:sz w:val="22"/>
          <w:szCs w:val="22"/>
        </w:rPr>
        <w:t>Práva a povinnosti objednatele</w:t>
      </w:r>
    </w:p>
    <w:p w:rsidR="00BE3D48" w:rsidRPr="00F27BB1" w:rsidRDefault="00BE3D48" w:rsidP="00DA53ED">
      <w:pPr>
        <w:pStyle w:val="Odstavecseseznamem"/>
        <w:numPr>
          <w:ilvl w:val="0"/>
          <w:numId w:val="12"/>
        </w:numPr>
        <w:spacing w:before="180"/>
        <w:ind w:left="425" w:hanging="425"/>
        <w:jc w:val="both"/>
        <w:rPr>
          <w:sz w:val="22"/>
          <w:szCs w:val="22"/>
        </w:rPr>
      </w:pPr>
      <w:r w:rsidRPr="00F27BB1">
        <w:rPr>
          <w:sz w:val="22"/>
          <w:szCs w:val="22"/>
        </w:rPr>
        <w:t xml:space="preserve">Objednatel je povinen zajistit účast konkrétních účastníků </w:t>
      </w:r>
      <w:r w:rsidR="00945DC5">
        <w:rPr>
          <w:sz w:val="22"/>
          <w:szCs w:val="22"/>
        </w:rPr>
        <w:t>vzdělávací aktivity a další součinnost při její realizaci</w:t>
      </w:r>
      <w:r w:rsidRPr="00F27BB1">
        <w:rPr>
          <w:sz w:val="22"/>
          <w:szCs w:val="22"/>
        </w:rPr>
        <w:t>.</w:t>
      </w:r>
    </w:p>
    <w:p w:rsidR="00945DC5" w:rsidRPr="00945DC5" w:rsidRDefault="00945DC5" w:rsidP="00945DC5">
      <w:pPr>
        <w:pStyle w:val="Odstavecseseznamem"/>
        <w:numPr>
          <w:ilvl w:val="0"/>
          <w:numId w:val="12"/>
        </w:numPr>
        <w:spacing w:before="120"/>
        <w:ind w:left="426" w:hanging="426"/>
        <w:jc w:val="both"/>
        <w:rPr>
          <w:sz w:val="22"/>
          <w:szCs w:val="22"/>
        </w:rPr>
      </w:pPr>
      <w:r>
        <w:rPr>
          <w:sz w:val="22"/>
          <w:szCs w:val="22"/>
        </w:rPr>
        <w:t>Objedn</w:t>
      </w:r>
      <w:r w:rsidRPr="00945DC5">
        <w:rPr>
          <w:sz w:val="22"/>
          <w:szCs w:val="22"/>
        </w:rPr>
        <w:t>atel je povinen uchovávat veškeré dokumenty a účetní doklady související s realizací vzdělávací aktivity v souladu s platnými právními předpisy ČR, zejména v so</w:t>
      </w:r>
      <w:r w:rsidR="00A152CF">
        <w:rPr>
          <w:sz w:val="22"/>
          <w:szCs w:val="22"/>
        </w:rPr>
        <w:t>uladu s § 44a odst. 9 zákona č. </w:t>
      </w:r>
      <w:r w:rsidRPr="00945DC5">
        <w:rPr>
          <w:sz w:val="22"/>
          <w:szCs w:val="22"/>
        </w:rPr>
        <w:t xml:space="preserve">218/2000 Sb., o rozpočtových pravidlech, v platném znění, a to nejméně po dobu 10 let od doby ukončení projektu, přičemž lhůta 10 let se počítá od 1. ledna roku následujícího po roce, v němž byl vyplacen poslední příspěvek. </w:t>
      </w:r>
    </w:p>
    <w:p w:rsidR="001A0EE1" w:rsidRPr="00945DC5" w:rsidRDefault="001A0EE1" w:rsidP="00A30757">
      <w:pPr>
        <w:pStyle w:val="Zkladntextodsazen"/>
        <w:ind w:left="0" w:firstLine="0"/>
        <w:rPr>
          <w:bCs/>
        </w:rPr>
      </w:pPr>
    </w:p>
    <w:p w:rsidR="00A30757" w:rsidRPr="00945DC5" w:rsidRDefault="00A30757" w:rsidP="00A30757">
      <w:pPr>
        <w:pStyle w:val="Zkladntextodsazen"/>
        <w:ind w:left="0" w:firstLine="0"/>
        <w:rPr>
          <w:bCs/>
        </w:rPr>
      </w:pPr>
    </w:p>
    <w:p w:rsidR="00BE3D48" w:rsidRPr="00F27BB1" w:rsidRDefault="00BE3D48" w:rsidP="00393D97">
      <w:pPr>
        <w:pStyle w:val="Odstavecseseznamem"/>
        <w:numPr>
          <w:ilvl w:val="0"/>
          <w:numId w:val="13"/>
        </w:numPr>
        <w:rPr>
          <w:b/>
          <w:sz w:val="22"/>
          <w:szCs w:val="22"/>
        </w:rPr>
      </w:pPr>
      <w:r w:rsidRPr="00F27BB1">
        <w:rPr>
          <w:b/>
          <w:sz w:val="22"/>
          <w:szCs w:val="22"/>
        </w:rPr>
        <w:t xml:space="preserve">Sankční ujednání </w:t>
      </w:r>
    </w:p>
    <w:p w:rsidR="00BE3D48" w:rsidRPr="00F27BB1" w:rsidRDefault="00BE3D48" w:rsidP="00DA53ED">
      <w:pPr>
        <w:pStyle w:val="Odstavecseseznamem"/>
        <w:numPr>
          <w:ilvl w:val="0"/>
          <w:numId w:val="10"/>
        </w:numPr>
        <w:spacing w:before="180"/>
        <w:ind w:left="425" w:hanging="425"/>
        <w:jc w:val="both"/>
        <w:rPr>
          <w:sz w:val="22"/>
          <w:szCs w:val="22"/>
        </w:rPr>
      </w:pPr>
      <w:r w:rsidRPr="00F27BB1">
        <w:rPr>
          <w:sz w:val="22"/>
          <w:szCs w:val="22"/>
        </w:rPr>
        <w:t xml:space="preserve">V případě nedodržení termínu </w:t>
      </w:r>
      <w:r w:rsidR="00945DC5">
        <w:rPr>
          <w:sz w:val="22"/>
          <w:szCs w:val="22"/>
        </w:rPr>
        <w:t>či plánovaného harmonogramu vzdělávací aktivity</w:t>
      </w:r>
      <w:r w:rsidRPr="00F27BB1">
        <w:rPr>
          <w:sz w:val="22"/>
          <w:szCs w:val="22"/>
        </w:rPr>
        <w:t xml:space="preserve"> ze strany poskytovatele je objednatel oprávněn účtovat poskytovateli smluvní pokutu ve výši 5.000 Kč za každý případ. Poskytovatel je povinen účtovanou smluvní pokutu uhradit na základě výzvy objednatele</w:t>
      </w:r>
      <w:r w:rsidR="00945DC5">
        <w:rPr>
          <w:sz w:val="22"/>
          <w:szCs w:val="22"/>
        </w:rPr>
        <w:t xml:space="preserve"> ve </w:t>
      </w:r>
      <w:r w:rsidRPr="00F27BB1">
        <w:rPr>
          <w:sz w:val="22"/>
          <w:szCs w:val="22"/>
        </w:rPr>
        <w:t xml:space="preserve">lhůtě do 14 dnů ode dne odeslání výzvy na adresu poskytovatele uvedenou v </w:t>
      </w:r>
      <w:r w:rsidR="00F74E0D">
        <w:rPr>
          <w:sz w:val="22"/>
          <w:szCs w:val="22"/>
        </w:rPr>
        <w:t>čl. I. této smlouvy. V případě zrušení nebo změny</w:t>
      </w:r>
      <w:r w:rsidR="00DB7965">
        <w:rPr>
          <w:sz w:val="22"/>
          <w:szCs w:val="22"/>
        </w:rPr>
        <w:t xml:space="preserve"> termínu </w:t>
      </w:r>
      <w:r w:rsidR="00F74E0D">
        <w:rPr>
          <w:sz w:val="22"/>
          <w:szCs w:val="22"/>
        </w:rPr>
        <w:t>vzdělávací aktivity</w:t>
      </w:r>
      <w:r w:rsidRPr="00F27BB1">
        <w:rPr>
          <w:sz w:val="22"/>
          <w:szCs w:val="22"/>
        </w:rPr>
        <w:t xml:space="preserve"> bude</w:t>
      </w:r>
      <w:r w:rsidR="00F74E0D">
        <w:rPr>
          <w:sz w:val="22"/>
          <w:szCs w:val="22"/>
        </w:rPr>
        <w:t xml:space="preserve"> smluvními stranami sjednán bez </w:t>
      </w:r>
      <w:r w:rsidRPr="00F27BB1">
        <w:rPr>
          <w:sz w:val="22"/>
          <w:szCs w:val="22"/>
        </w:rPr>
        <w:t>zbytečného odkladu termín náhradní.</w:t>
      </w:r>
    </w:p>
    <w:p w:rsidR="00BE3D48" w:rsidRPr="00F27BB1" w:rsidRDefault="00BE3D48" w:rsidP="00393D97">
      <w:pPr>
        <w:pStyle w:val="Odstavecseseznamem"/>
        <w:numPr>
          <w:ilvl w:val="0"/>
          <w:numId w:val="10"/>
        </w:numPr>
        <w:spacing w:before="120"/>
        <w:ind w:left="426" w:hanging="426"/>
        <w:jc w:val="both"/>
        <w:rPr>
          <w:sz w:val="22"/>
          <w:szCs w:val="22"/>
        </w:rPr>
      </w:pPr>
      <w:r w:rsidRPr="00F27BB1">
        <w:rPr>
          <w:sz w:val="22"/>
          <w:szCs w:val="22"/>
        </w:rPr>
        <w:t xml:space="preserve">Opakované nedodržení termínu </w:t>
      </w:r>
      <w:r w:rsidR="00F74E0D">
        <w:rPr>
          <w:sz w:val="22"/>
          <w:szCs w:val="22"/>
        </w:rPr>
        <w:t>vzdělávací aktivity</w:t>
      </w:r>
      <w:r w:rsidRPr="00F27BB1">
        <w:rPr>
          <w:sz w:val="22"/>
          <w:szCs w:val="22"/>
        </w:rPr>
        <w:t xml:space="preserve"> ze strany poskytovatele je považováno za podstatné porušení smluvních povinností s právem objednatele odstoupit od smlouvy. Opakovaným nedodržením termínu se rozumí situace, k</w:t>
      </w:r>
      <w:r w:rsidR="00F74E0D">
        <w:rPr>
          <w:sz w:val="22"/>
          <w:szCs w:val="22"/>
        </w:rPr>
        <w:t>dy poskytovatel nedodrží termín výuky</w:t>
      </w:r>
      <w:r w:rsidRPr="00F27BB1">
        <w:rPr>
          <w:sz w:val="22"/>
          <w:szCs w:val="22"/>
        </w:rPr>
        <w:t xml:space="preserve"> nejméně dvakrát.</w:t>
      </w:r>
    </w:p>
    <w:p w:rsidR="00BE3D48" w:rsidRPr="00F27BB1" w:rsidRDefault="00BE3D48" w:rsidP="00393D97">
      <w:pPr>
        <w:pStyle w:val="Odstavecseseznamem"/>
        <w:numPr>
          <w:ilvl w:val="0"/>
          <w:numId w:val="10"/>
        </w:numPr>
        <w:spacing w:before="120"/>
        <w:ind w:left="426" w:hanging="426"/>
        <w:jc w:val="both"/>
        <w:rPr>
          <w:sz w:val="22"/>
          <w:szCs w:val="22"/>
        </w:rPr>
      </w:pPr>
      <w:r w:rsidRPr="00F27BB1">
        <w:rPr>
          <w:sz w:val="22"/>
          <w:szCs w:val="22"/>
        </w:rPr>
        <w:t>V případě prodlení objednatele se zaplacením je poskytovatel oprávněn účtovat smluvní úroky z prodlení ve výši 0,05 % z dlužné částky za každý den prodlení. Objednatel je povinen úroky z prodlení uhradit na základě výzvy poskytovatele ve lhůtě do 14 dnů ode dne odeslání výzvy na adresu objednatele uvedenou v čl. I této smlouvy.</w:t>
      </w:r>
    </w:p>
    <w:p w:rsidR="00BE3D48" w:rsidRPr="00F27BB1" w:rsidRDefault="00E574BF" w:rsidP="00C72F68">
      <w:pPr>
        <w:pStyle w:val="Odstavecseseznamem"/>
        <w:numPr>
          <w:ilvl w:val="0"/>
          <w:numId w:val="10"/>
        </w:numPr>
        <w:spacing w:before="120"/>
        <w:ind w:left="425" w:hanging="425"/>
        <w:jc w:val="both"/>
        <w:rPr>
          <w:sz w:val="22"/>
          <w:szCs w:val="22"/>
        </w:rPr>
      </w:pPr>
      <w:r w:rsidRPr="00A42CCE">
        <w:rPr>
          <w:sz w:val="22"/>
          <w:szCs w:val="22"/>
        </w:rPr>
        <w:t xml:space="preserve">Uplatněním smluvní pokuty není nijak dotčeno právo na náhradu vzniklé škody v celém rozsahu způsobené škody. Uplatněním nároku na zaplacení smluvní pokuty ani jejím skutečným uhrazením nezanikne povinnost </w:t>
      </w:r>
      <w:r>
        <w:rPr>
          <w:sz w:val="22"/>
          <w:szCs w:val="22"/>
        </w:rPr>
        <w:t>poskytovatele</w:t>
      </w:r>
      <w:r w:rsidRPr="00A42CCE">
        <w:rPr>
          <w:sz w:val="22"/>
          <w:szCs w:val="22"/>
        </w:rPr>
        <w:t xml:space="preserve"> splnit povinnost, jejíž plnění bylo zajištěn</w:t>
      </w:r>
      <w:r>
        <w:rPr>
          <w:sz w:val="22"/>
          <w:szCs w:val="22"/>
        </w:rPr>
        <w:t>o smluvní pokutou, a</w:t>
      </w:r>
      <w:r w:rsidR="00FD7255">
        <w:rPr>
          <w:sz w:val="22"/>
          <w:szCs w:val="22"/>
        </w:rPr>
        <w:t> </w:t>
      </w:r>
      <w:r>
        <w:rPr>
          <w:sz w:val="22"/>
          <w:szCs w:val="22"/>
        </w:rPr>
        <w:t>poskytovatel</w:t>
      </w:r>
      <w:r w:rsidRPr="00A42CCE">
        <w:rPr>
          <w:sz w:val="22"/>
          <w:szCs w:val="22"/>
        </w:rPr>
        <w:t xml:space="preserve"> tak bude i nadále povinen ke splnění takovéto povinnosti. Pro vyloučení pochybnosti se smluvní strany výslovně dohodly, že škodou ve smyslu této smlouvy může případně být taktéž snížení nebo nepřiznání poskytnutí dotace (ve smyslu zákona č. 218/2000 Sb., o rozpočtových pravidlech a</w:t>
      </w:r>
      <w:r w:rsidR="00FD7255">
        <w:rPr>
          <w:sz w:val="22"/>
          <w:szCs w:val="22"/>
        </w:rPr>
        <w:t> </w:t>
      </w:r>
      <w:r w:rsidRPr="00A42CCE">
        <w:rPr>
          <w:sz w:val="22"/>
          <w:szCs w:val="22"/>
        </w:rPr>
        <w:t>o</w:t>
      </w:r>
      <w:r w:rsidR="00FD7255">
        <w:rPr>
          <w:sz w:val="22"/>
          <w:szCs w:val="22"/>
        </w:rPr>
        <w:t> </w:t>
      </w:r>
      <w:r w:rsidRPr="00A42CCE">
        <w:rPr>
          <w:sz w:val="22"/>
          <w:szCs w:val="22"/>
        </w:rPr>
        <w:t>změně některých souvisejících zákonů - peněžní prostředky státního rozpočtu, státních finančních aktiv nebo národního fondu poskytnuté právnickým nebo fyzickým osobám na stanovený účel) ze</w:t>
      </w:r>
      <w:r w:rsidR="00FD7255">
        <w:rPr>
          <w:sz w:val="22"/>
          <w:szCs w:val="22"/>
        </w:rPr>
        <w:t> </w:t>
      </w:r>
      <w:r w:rsidRPr="00A42CCE">
        <w:rPr>
          <w:sz w:val="22"/>
          <w:szCs w:val="22"/>
        </w:rPr>
        <w:t xml:space="preserve">strany třetího subjektu – zejména z evropských fondů, jestliže je toto snížení nebo nepřiznání poskytnutí dotace způsobeno prodlením nebo jiným porušením této smlouvy ze strany </w:t>
      </w:r>
      <w:r w:rsidR="00A06441">
        <w:rPr>
          <w:sz w:val="22"/>
          <w:szCs w:val="22"/>
        </w:rPr>
        <w:t>poskytovatele.</w:t>
      </w:r>
    </w:p>
    <w:p w:rsidR="00320B56" w:rsidRDefault="00320B56" w:rsidP="00DA53ED">
      <w:pPr>
        <w:rPr>
          <w:sz w:val="22"/>
          <w:szCs w:val="22"/>
        </w:rPr>
      </w:pPr>
    </w:p>
    <w:p w:rsidR="00DA53ED" w:rsidRPr="00DA53ED" w:rsidRDefault="00DA53ED" w:rsidP="00DA53ED">
      <w:pPr>
        <w:rPr>
          <w:sz w:val="22"/>
          <w:szCs w:val="22"/>
        </w:rPr>
      </w:pPr>
    </w:p>
    <w:p w:rsidR="00833355" w:rsidRPr="00F27BB1" w:rsidRDefault="00833355" w:rsidP="00C72F68">
      <w:pPr>
        <w:pStyle w:val="Odstavecseseznamem"/>
        <w:numPr>
          <w:ilvl w:val="0"/>
          <w:numId w:val="13"/>
        </w:numPr>
        <w:spacing w:before="120"/>
        <w:rPr>
          <w:b/>
          <w:bCs/>
          <w:sz w:val="22"/>
          <w:szCs w:val="22"/>
        </w:rPr>
      </w:pPr>
      <w:r w:rsidRPr="00F27BB1">
        <w:rPr>
          <w:b/>
          <w:bCs/>
          <w:sz w:val="22"/>
          <w:szCs w:val="22"/>
        </w:rPr>
        <w:t>Závěrečná ujednání</w:t>
      </w:r>
    </w:p>
    <w:p w:rsidR="007A02B0" w:rsidRDefault="008075C6" w:rsidP="00DA53ED">
      <w:pPr>
        <w:pStyle w:val="Odstavecseseznamem"/>
        <w:numPr>
          <w:ilvl w:val="0"/>
          <w:numId w:val="16"/>
        </w:numPr>
        <w:spacing w:before="180"/>
        <w:ind w:left="425" w:hanging="425"/>
        <w:jc w:val="both"/>
        <w:rPr>
          <w:sz w:val="22"/>
          <w:szCs w:val="22"/>
        </w:rPr>
      </w:pPr>
      <w:r>
        <w:rPr>
          <w:sz w:val="22"/>
          <w:szCs w:val="22"/>
        </w:rPr>
        <w:t>T</w:t>
      </w:r>
      <w:r w:rsidRPr="00393D97">
        <w:rPr>
          <w:sz w:val="22"/>
          <w:szCs w:val="22"/>
        </w:rPr>
        <w:t xml:space="preserve">ato </w:t>
      </w:r>
      <w:r w:rsidR="00833355" w:rsidRPr="00393D97">
        <w:rPr>
          <w:sz w:val="22"/>
          <w:szCs w:val="22"/>
        </w:rPr>
        <w:t xml:space="preserve">smlouva </w:t>
      </w:r>
      <w:r w:rsidR="0098559A">
        <w:rPr>
          <w:sz w:val="22"/>
          <w:szCs w:val="22"/>
        </w:rPr>
        <w:t xml:space="preserve">se uzavírá na </w:t>
      </w:r>
      <w:r w:rsidR="00DA53ED">
        <w:rPr>
          <w:sz w:val="22"/>
          <w:szCs w:val="22"/>
        </w:rPr>
        <w:t xml:space="preserve">dobu </w:t>
      </w:r>
      <w:r w:rsidR="00EC02F0">
        <w:rPr>
          <w:sz w:val="22"/>
          <w:szCs w:val="22"/>
        </w:rPr>
        <w:t>určitou</w:t>
      </w:r>
      <w:r w:rsidR="007A02B0">
        <w:rPr>
          <w:sz w:val="22"/>
          <w:szCs w:val="22"/>
        </w:rPr>
        <w:t>.</w:t>
      </w:r>
      <w:r w:rsidR="00600AAF">
        <w:rPr>
          <w:sz w:val="22"/>
          <w:szCs w:val="22"/>
        </w:rPr>
        <w:t xml:space="preserve"> </w:t>
      </w:r>
    </w:p>
    <w:p w:rsidR="007A02B0" w:rsidRDefault="001053F3" w:rsidP="001053F3">
      <w:pPr>
        <w:pStyle w:val="Odstavecseseznamem"/>
        <w:numPr>
          <w:ilvl w:val="0"/>
          <w:numId w:val="16"/>
        </w:numPr>
        <w:spacing w:before="120"/>
        <w:ind w:left="426" w:hanging="426"/>
        <w:jc w:val="both"/>
        <w:rPr>
          <w:sz w:val="22"/>
          <w:szCs w:val="22"/>
        </w:rPr>
      </w:pPr>
      <w:r>
        <w:rPr>
          <w:sz w:val="22"/>
          <w:szCs w:val="22"/>
        </w:rPr>
        <w:t xml:space="preserve">Jednotlivá ujednání této smlouvy lze </w:t>
      </w:r>
      <w:r w:rsidRPr="00393D97">
        <w:rPr>
          <w:sz w:val="22"/>
          <w:szCs w:val="22"/>
        </w:rPr>
        <w:t xml:space="preserve">měnit nebo doplnit </w:t>
      </w:r>
      <w:r>
        <w:rPr>
          <w:sz w:val="22"/>
          <w:szCs w:val="22"/>
        </w:rPr>
        <w:t>toliko dodatky ke smlouvě. Dodatek musí být uzavřen</w:t>
      </w:r>
      <w:r w:rsidRPr="00393D97">
        <w:rPr>
          <w:sz w:val="22"/>
          <w:szCs w:val="22"/>
        </w:rPr>
        <w:t xml:space="preserve"> písemn</w:t>
      </w:r>
      <w:r>
        <w:rPr>
          <w:sz w:val="22"/>
          <w:szCs w:val="22"/>
        </w:rPr>
        <w:t>ě a musí být podepsání oběma smluvními stranami, jinak je neplatný. Platně uzavřený dodatek se stává nedílnou součástí této smlouvy.</w:t>
      </w:r>
    </w:p>
    <w:p w:rsidR="001053F3" w:rsidRPr="00393D97" w:rsidRDefault="001053F3" w:rsidP="001053F3">
      <w:pPr>
        <w:pStyle w:val="Odstavecseseznamem"/>
        <w:numPr>
          <w:ilvl w:val="0"/>
          <w:numId w:val="16"/>
        </w:numPr>
        <w:spacing w:before="120"/>
        <w:ind w:left="426" w:hanging="426"/>
        <w:jc w:val="both"/>
        <w:rPr>
          <w:sz w:val="22"/>
          <w:szCs w:val="22"/>
        </w:rPr>
      </w:pPr>
      <w:r w:rsidRPr="00393D97">
        <w:rPr>
          <w:sz w:val="22"/>
          <w:szCs w:val="22"/>
        </w:rPr>
        <w:t xml:space="preserve">Tato smlouva je sepsána ve 2 vyhotoveních, z nichž každé má platnost originálu. Každá ze smluvních stran obdrží 1 vyhotovení smlouvy. </w:t>
      </w:r>
    </w:p>
    <w:p w:rsidR="00BA08F8" w:rsidRPr="001B7855" w:rsidRDefault="00841D48" w:rsidP="001B7855">
      <w:pPr>
        <w:pStyle w:val="Odstavecseseznamem"/>
        <w:numPr>
          <w:ilvl w:val="0"/>
          <w:numId w:val="16"/>
        </w:numPr>
        <w:spacing w:before="120" w:after="120"/>
        <w:ind w:left="426" w:hanging="426"/>
        <w:jc w:val="both"/>
        <w:rPr>
          <w:sz w:val="22"/>
          <w:szCs w:val="22"/>
        </w:rPr>
      </w:pPr>
      <w:r w:rsidRPr="00105E97">
        <w:rPr>
          <w:sz w:val="22"/>
          <w:szCs w:val="22"/>
        </w:rPr>
        <w:lastRenderedPageBreak/>
        <w:t xml:space="preserve">Tato smlouva nabývá platnosti </w:t>
      </w:r>
      <w:r w:rsidR="00B24CA1">
        <w:rPr>
          <w:sz w:val="22"/>
          <w:szCs w:val="22"/>
        </w:rPr>
        <w:t xml:space="preserve">a účinnosti </w:t>
      </w:r>
      <w:r w:rsidRPr="00105E97">
        <w:rPr>
          <w:sz w:val="22"/>
          <w:szCs w:val="22"/>
        </w:rPr>
        <w:t xml:space="preserve">dnem </w:t>
      </w:r>
      <w:r w:rsidR="00AA4485">
        <w:rPr>
          <w:sz w:val="22"/>
          <w:szCs w:val="22"/>
        </w:rPr>
        <w:t xml:space="preserve">jejího </w:t>
      </w:r>
      <w:r w:rsidRPr="00105E97">
        <w:rPr>
          <w:sz w:val="22"/>
          <w:szCs w:val="22"/>
        </w:rPr>
        <w:t>podpisu ob</w:t>
      </w:r>
      <w:r w:rsidR="00AA4485">
        <w:rPr>
          <w:sz w:val="22"/>
          <w:szCs w:val="22"/>
        </w:rPr>
        <w:t>ěma</w:t>
      </w:r>
      <w:r w:rsidRPr="00105E97">
        <w:rPr>
          <w:sz w:val="22"/>
          <w:szCs w:val="22"/>
        </w:rPr>
        <w:t xml:space="preserve"> smluvní</w:t>
      </w:r>
      <w:r w:rsidR="00AA4485">
        <w:rPr>
          <w:sz w:val="22"/>
          <w:szCs w:val="22"/>
        </w:rPr>
        <w:t>mi</w:t>
      </w:r>
      <w:r w:rsidRPr="00105E97">
        <w:rPr>
          <w:sz w:val="22"/>
          <w:szCs w:val="22"/>
        </w:rPr>
        <w:t xml:space="preserve"> stran</w:t>
      </w:r>
      <w:r w:rsidR="00AA4485">
        <w:rPr>
          <w:sz w:val="22"/>
          <w:szCs w:val="22"/>
        </w:rPr>
        <w:t>ami</w:t>
      </w:r>
      <w:r w:rsidR="00B24CA1">
        <w:rPr>
          <w:sz w:val="22"/>
          <w:szCs w:val="22"/>
        </w:rPr>
        <w:t>.</w:t>
      </w:r>
    </w:p>
    <w:p w:rsidR="00841D48" w:rsidRDefault="00841D48" w:rsidP="000C190D">
      <w:pPr>
        <w:pStyle w:val="Odstavecseseznamem"/>
        <w:numPr>
          <w:ilvl w:val="0"/>
          <w:numId w:val="16"/>
        </w:numPr>
        <w:spacing w:before="120" w:after="120"/>
        <w:ind w:left="426" w:hanging="426"/>
        <w:jc w:val="both"/>
        <w:rPr>
          <w:sz w:val="22"/>
          <w:szCs w:val="22"/>
        </w:rPr>
      </w:pPr>
      <w:r w:rsidRPr="007906AF">
        <w:rPr>
          <w:sz w:val="22"/>
          <w:szCs w:val="22"/>
        </w:rPr>
        <w:t>Vztahy touto smlouvou výslovně neupravené se řídí obecně závaznými právními předpisy.</w:t>
      </w:r>
    </w:p>
    <w:p w:rsidR="00271B5C" w:rsidRPr="008B4BFC" w:rsidRDefault="00AF15B6" w:rsidP="008B4BFC">
      <w:pPr>
        <w:pStyle w:val="Odstavecseseznamem"/>
        <w:numPr>
          <w:ilvl w:val="0"/>
          <w:numId w:val="16"/>
        </w:numPr>
        <w:spacing w:before="120" w:after="120"/>
        <w:ind w:left="426" w:hanging="426"/>
        <w:jc w:val="both"/>
        <w:rPr>
          <w:sz w:val="22"/>
          <w:szCs w:val="22"/>
        </w:rPr>
      </w:pPr>
      <w:r w:rsidRPr="007906AF">
        <w:rPr>
          <w:sz w:val="22"/>
          <w:szCs w:val="22"/>
        </w:rPr>
        <w:t xml:space="preserve">Poskytovatel </w:t>
      </w:r>
      <w:r w:rsidR="00F07DD0">
        <w:rPr>
          <w:sz w:val="22"/>
          <w:szCs w:val="22"/>
        </w:rPr>
        <w:t xml:space="preserve">podpisem této smlouvy </w:t>
      </w:r>
      <w:r w:rsidRPr="007906AF">
        <w:rPr>
          <w:sz w:val="22"/>
          <w:szCs w:val="22"/>
        </w:rPr>
        <w:t>bere na vědomí, že Dopravní podnik Ostrav</w:t>
      </w:r>
      <w:r>
        <w:rPr>
          <w:sz w:val="22"/>
          <w:szCs w:val="22"/>
        </w:rPr>
        <w:t xml:space="preserve">a a.s. </w:t>
      </w:r>
      <w:r w:rsidR="00F07DD0">
        <w:rPr>
          <w:sz w:val="22"/>
          <w:szCs w:val="22"/>
        </w:rPr>
        <w:t xml:space="preserve">je povinným subjektem v souladu se zákonem </w:t>
      </w:r>
      <w:r>
        <w:rPr>
          <w:sz w:val="22"/>
          <w:szCs w:val="22"/>
        </w:rPr>
        <w:t>č. </w:t>
      </w:r>
      <w:r w:rsidRPr="007906AF">
        <w:rPr>
          <w:sz w:val="22"/>
          <w:szCs w:val="22"/>
        </w:rPr>
        <w:t>106/1999 Sb., o svobodném přístupu k</w:t>
      </w:r>
      <w:r w:rsidR="00F07DD0">
        <w:rPr>
          <w:sz w:val="22"/>
          <w:szCs w:val="22"/>
        </w:rPr>
        <w:t> </w:t>
      </w:r>
      <w:r w:rsidRPr="007906AF">
        <w:rPr>
          <w:sz w:val="22"/>
          <w:szCs w:val="22"/>
        </w:rPr>
        <w:t>informacím</w:t>
      </w:r>
      <w:r w:rsidR="00F07DD0">
        <w:rPr>
          <w:sz w:val="22"/>
          <w:szCs w:val="22"/>
        </w:rPr>
        <w:t xml:space="preserve"> (dále také jen „zákon“) a v souladu a za podmínek stanovených v zákoně je povinen tuto smlouvu, příp. informace v ní obsažené nebo z ní vyplývající, zveřejnit. Podpisem této smlouvy dále bere poskytovatel na</w:t>
      </w:r>
      <w:r w:rsidR="00FD7255">
        <w:rPr>
          <w:sz w:val="22"/>
          <w:szCs w:val="22"/>
        </w:rPr>
        <w:t> </w:t>
      </w:r>
      <w:r w:rsidR="00F07DD0">
        <w:rPr>
          <w:sz w:val="22"/>
          <w:szCs w:val="22"/>
        </w:rPr>
        <w:t xml:space="preserve">vědomí, že </w:t>
      </w:r>
      <w:r w:rsidR="00F07DD0" w:rsidRPr="007906AF">
        <w:rPr>
          <w:sz w:val="22"/>
          <w:szCs w:val="22"/>
        </w:rPr>
        <w:t>Dopravní podnik Ostrav</w:t>
      </w:r>
      <w:r w:rsidR="00F07DD0">
        <w:rPr>
          <w:sz w:val="22"/>
          <w:szCs w:val="22"/>
        </w:rPr>
        <w:t xml:space="preserve">a a.s. je povinen za podmínek stanovených v zákoně č. 340/2015 Sb., o registru smluv, zveřejňovat smlouvy na Portálu veřejné správy v Registru </w:t>
      </w:r>
      <w:r w:rsidR="00E960FA">
        <w:rPr>
          <w:sz w:val="22"/>
          <w:szCs w:val="22"/>
        </w:rPr>
        <w:t>smluv</w:t>
      </w:r>
      <w:r w:rsidR="00FD7255">
        <w:rPr>
          <w:sz w:val="22"/>
          <w:szCs w:val="22"/>
        </w:rPr>
        <w:t xml:space="preserve">, a rovněž je povinen uveřejnit oznámení o podpisu smlouvy na portálu </w:t>
      </w:r>
      <w:hyperlink r:id="rId11" w:history="1">
        <w:r w:rsidR="008B4BFC" w:rsidRPr="00293B88">
          <w:rPr>
            <w:rStyle w:val="Hypertextovodkaz"/>
            <w:bCs/>
            <w:i/>
          </w:rPr>
          <w:t>www.esfcr.cz</w:t>
        </w:r>
      </w:hyperlink>
      <w:r w:rsidR="00E960FA" w:rsidRPr="008B4BFC">
        <w:rPr>
          <w:rStyle w:val="Hypertextovodkaz"/>
          <w:bCs/>
          <w:color w:val="auto"/>
          <w:u w:val="none"/>
        </w:rPr>
        <w:t>.</w:t>
      </w:r>
    </w:p>
    <w:p w:rsidR="00320B56" w:rsidRDefault="001053F3" w:rsidP="00393D97">
      <w:pPr>
        <w:pStyle w:val="Odstavecseseznamem"/>
        <w:numPr>
          <w:ilvl w:val="0"/>
          <w:numId w:val="16"/>
        </w:numPr>
        <w:spacing w:before="120"/>
        <w:ind w:left="426" w:hanging="426"/>
        <w:jc w:val="both"/>
        <w:rPr>
          <w:sz w:val="22"/>
          <w:szCs w:val="22"/>
        </w:rPr>
      </w:pPr>
      <w:r>
        <w:rPr>
          <w:sz w:val="22"/>
          <w:szCs w:val="22"/>
        </w:rPr>
        <w:t>Nedílnou součástí této smlouvy je</w:t>
      </w:r>
      <w:r w:rsidR="001D2F5B">
        <w:rPr>
          <w:sz w:val="22"/>
          <w:szCs w:val="22"/>
        </w:rPr>
        <w:t>:</w:t>
      </w:r>
    </w:p>
    <w:p w:rsidR="000C190D" w:rsidRDefault="001D2F5B" w:rsidP="000C190D">
      <w:pPr>
        <w:spacing w:before="120"/>
        <w:ind w:firstLine="426"/>
        <w:jc w:val="both"/>
        <w:rPr>
          <w:sz w:val="22"/>
          <w:szCs w:val="22"/>
        </w:rPr>
      </w:pPr>
      <w:r>
        <w:rPr>
          <w:sz w:val="22"/>
          <w:szCs w:val="22"/>
        </w:rPr>
        <w:t>Příloha č. 1: „</w:t>
      </w:r>
      <w:r w:rsidR="00F74E0D">
        <w:rPr>
          <w:sz w:val="22"/>
          <w:szCs w:val="22"/>
        </w:rPr>
        <w:t>Seznam účastníků</w:t>
      </w:r>
      <w:r>
        <w:rPr>
          <w:sz w:val="22"/>
          <w:szCs w:val="22"/>
        </w:rPr>
        <w:t>“</w:t>
      </w:r>
    </w:p>
    <w:p w:rsidR="00E93AF8" w:rsidRDefault="00E93AF8" w:rsidP="00E93AF8">
      <w:pPr>
        <w:ind w:firstLine="425"/>
        <w:jc w:val="both"/>
        <w:rPr>
          <w:sz w:val="22"/>
          <w:szCs w:val="22"/>
        </w:rPr>
      </w:pPr>
      <w:r>
        <w:rPr>
          <w:sz w:val="22"/>
          <w:szCs w:val="22"/>
        </w:rPr>
        <w:t>Příloha č. 2: „Plánovaný harmonogram vzdělávací aktivity“</w:t>
      </w:r>
    </w:p>
    <w:p w:rsidR="000C190D" w:rsidRDefault="001D2F5B" w:rsidP="000C190D">
      <w:pPr>
        <w:ind w:firstLine="426"/>
        <w:jc w:val="both"/>
        <w:rPr>
          <w:sz w:val="22"/>
          <w:szCs w:val="22"/>
        </w:rPr>
      </w:pPr>
      <w:r>
        <w:rPr>
          <w:sz w:val="22"/>
          <w:szCs w:val="22"/>
        </w:rPr>
        <w:t xml:space="preserve">Příloha č. </w:t>
      </w:r>
      <w:r w:rsidR="00E93AF8">
        <w:rPr>
          <w:sz w:val="22"/>
          <w:szCs w:val="22"/>
        </w:rPr>
        <w:t>3</w:t>
      </w:r>
      <w:r>
        <w:rPr>
          <w:sz w:val="22"/>
          <w:szCs w:val="22"/>
        </w:rPr>
        <w:t>: „</w:t>
      </w:r>
      <w:r w:rsidR="00F74E0D">
        <w:rPr>
          <w:sz w:val="22"/>
          <w:szCs w:val="22"/>
        </w:rPr>
        <w:t>Evidence docházky</w:t>
      </w:r>
      <w:r>
        <w:rPr>
          <w:sz w:val="22"/>
          <w:szCs w:val="22"/>
        </w:rPr>
        <w:t>“</w:t>
      </w:r>
    </w:p>
    <w:p w:rsidR="00F74E0D" w:rsidRDefault="00F74E0D" w:rsidP="000C190D">
      <w:pPr>
        <w:ind w:firstLine="426"/>
        <w:jc w:val="both"/>
        <w:rPr>
          <w:sz w:val="22"/>
          <w:szCs w:val="22"/>
        </w:rPr>
      </w:pPr>
      <w:r>
        <w:rPr>
          <w:sz w:val="22"/>
          <w:szCs w:val="22"/>
        </w:rPr>
        <w:t xml:space="preserve">Příloha č. </w:t>
      </w:r>
      <w:r w:rsidR="00E93AF8">
        <w:rPr>
          <w:sz w:val="22"/>
          <w:szCs w:val="22"/>
        </w:rPr>
        <w:t>4</w:t>
      </w:r>
      <w:r>
        <w:rPr>
          <w:sz w:val="22"/>
          <w:szCs w:val="22"/>
        </w:rPr>
        <w:t>: „Evidence výuky“</w:t>
      </w:r>
    </w:p>
    <w:p w:rsidR="00F74E0D" w:rsidRDefault="00F74E0D" w:rsidP="000C190D">
      <w:pPr>
        <w:ind w:firstLine="426"/>
        <w:jc w:val="both"/>
        <w:rPr>
          <w:sz w:val="22"/>
          <w:szCs w:val="22"/>
        </w:rPr>
      </w:pPr>
      <w:r>
        <w:rPr>
          <w:sz w:val="22"/>
          <w:szCs w:val="22"/>
        </w:rPr>
        <w:t xml:space="preserve">Příloha č. </w:t>
      </w:r>
      <w:r w:rsidR="00E93AF8">
        <w:rPr>
          <w:sz w:val="22"/>
          <w:szCs w:val="22"/>
        </w:rPr>
        <w:t>5</w:t>
      </w:r>
      <w:r>
        <w:rPr>
          <w:sz w:val="22"/>
          <w:szCs w:val="22"/>
        </w:rPr>
        <w:t>: „Závěrečný protokol“</w:t>
      </w:r>
    </w:p>
    <w:p w:rsidR="00A253D6" w:rsidRDefault="00A253D6" w:rsidP="000C190D">
      <w:pPr>
        <w:ind w:firstLine="426"/>
        <w:jc w:val="both"/>
        <w:rPr>
          <w:sz w:val="22"/>
          <w:szCs w:val="22"/>
        </w:rPr>
      </w:pPr>
      <w:r>
        <w:rPr>
          <w:sz w:val="22"/>
          <w:szCs w:val="22"/>
        </w:rPr>
        <w:t xml:space="preserve">Příloha č. </w:t>
      </w:r>
      <w:r w:rsidR="00E93AF8">
        <w:rPr>
          <w:sz w:val="22"/>
          <w:szCs w:val="22"/>
        </w:rPr>
        <w:t>6</w:t>
      </w:r>
      <w:r>
        <w:rPr>
          <w:sz w:val="22"/>
          <w:szCs w:val="22"/>
        </w:rPr>
        <w:t>: „Smlouva o zpracování osobních údajů“</w:t>
      </w:r>
    </w:p>
    <w:p w:rsidR="00833355" w:rsidRDefault="00833355">
      <w:pPr>
        <w:tabs>
          <w:tab w:val="left" w:pos="1701"/>
          <w:tab w:val="left" w:pos="3402"/>
        </w:tabs>
        <w:jc w:val="both"/>
        <w:rPr>
          <w:sz w:val="22"/>
          <w:szCs w:val="22"/>
        </w:rPr>
      </w:pPr>
    </w:p>
    <w:p w:rsidR="00F27BB1" w:rsidRDefault="00F27BB1">
      <w:pPr>
        <w:tabs>
          <w:tab w:val="left" w:pos="1701"/>
          <w:tab w:val="left" w:pos="3402"/>
        </w:tabs>
        <w:jc w:val="both"/>
        <w:rPr>
          <w:sz w:val="22"/>
          <w:szCs w:val="22"/>
        </w:rPr>
      </w:pPr>
    </w:p>
    <w:p w:rsidR="00F27BB1" w:rsidRDefault="00F27BB1" w:rsidP="00F27BB1">
      <w:pPr>
        <w:tabs>
          <w:tab w:val="left" w:pos="4820"/>
        </w:tabs>
        <w:jc w:val="both"/>
        <w:rPr>
          <w:sz w:val="22"/>
          <w:szCs w:val="22"/>
        </w:rPr>
      </w:pPr>
      <w:r>
        <w:rPr>
          <w:sz w:val="22"/>
          <w:szCs w:val="22"/>
        </w:rPr>
        <w:t>V Ostravě dne</w:t>
      </w:r>
      <w:r w:rsidR="007A02B0">
        <w:rPr>
          <w:sz w:val="22"/>
          <w:szCs w:val="22"/>
        </w:rPr>
        <w:t>:</w:t>
      </w:r>
      <w:r>
        <w:rPr>
          <w:sz w:val="22"/>
          <w:szCs w:val="22"/>
        </w:rPr>
        <w:tab/>
        <w:t xml:space="preserve">V </w:t>
      </w:r>
      <w:r w:rsidRPr="00C51D8C">
        <w:rPr>
          <w:sz w:val="22"/>
          <w:szCs w:val="22"/>
          <w:highlight w:val="yellow"/>
        </w:rPr>
        <w:t>…………………</w:t>
      </w:r>
      <w:r>
        <w:rPr>
          <w:sz w:val="22"/>
          <w:szCs w:val="22"/>
        </w:rPr>
        <w:t xml:space="preserve">. </w:t>
      </w:r>
      <w:r w:rsidR="007A02B0">
        <w:rPr>
          <w:sz w:val="22"/>
          <w:szCs w:val="22"/>
        </w:rPr>
        <w:t>d</w:t>
      </w:r>
      <w:r>
        <w:rPr>
          <w:sz w:val="22"/>
          <w:szCs w:val="22"/>
        </w:rPr>
        <w:t>ne</w:t>
      </w:r>
      <w:r w:rsidR="007A02B0">
        <w:rPr>
          <w:sz w:val="22"/>
          <w:szCs w:val="22"/>
        </w:rPr>
        <w:t>:</w:t>
      </w:r>
    </w:p>
    <w:p w:rsidR="00C51D8C" w:rsidRDefault="00C51D8C" w:rsidP="000D6129">
      <w:pPr>
        <w:rPr>
          <w:sz w:val="24"/>
          <w:szCs w:val="24"/>
        </w:rPr>
      </w:pPr>
    </w:p>
    <w:p w:rsidR="007A02B0" w:rsidRDefault="007A02B0" w:rsidP="007A02B0">
      <w:pPr>
        <w:tabs>
          <w:tab w:val="left" w:pos="4820"/>
        </w:tabs>
        <w:jc w:val="both"/>
        <w:rPr>
          <w:sz w:val="22"/>
          <w:szCs w:val="22"/>
        </w:rPr>
      </w:pPr>
      <w:r>
        <w:rPr>
          <w:sz w:val="22"/>
          <w:szCs w:val="22"/>
        </w:rPr>
        <w:t>Za objednatele:</w:t>
      </w:r>
      <w:r>
        <w:rPr>
          <w:sz w:val="22"/>
          <w:szCs w:val="22"/>
        </w:rPr>
        <w:tab/>
        <w:t>Za poskytovatele:</w:t>
      </w:r>
    </w:p>
    <w:p w:rsidR="00C51D8C" w:rsidRDefault="00C51D8C" w:rsidP="000D6129">
      <w:pPr>
        <w:rPr>
          <w:sz w:val="24"/>
          <w:szCs w:val="24"/>
        </w:rPr>
      </w:pPr>
    </w:p>
    <w:p w:rsidR="00C51D8C" w:rsidRDefault="00C51D8C" w:rsidP="000D6129">
      <w:pPr>
        <w:rPr>
          <w:sz w:val="24"/>
          <w:szCs w:val="24"/>
        </w:rPr>
      </w:pPr>
    </w:p>
    <w:p w:rsidR="007A02B0" w:rsidRDefault="007A02B0" w:rsidP="000D6129">
      <w:pPr>
        <w:rPr>
          <w:sz w:val="24"/>
          <w:szCs w:val="24"/>
        </w:rPr>
      </w:pPr>
    </w:p>
    <w:p w:rsidR="007A02B0" w:rsidRDefault="007A02B0" w:rsidP="000D6129">
      <w:pPr>
        <w:rPr>
          <w:sz w:val="24"/>
          <w:szCs w:val="24"/>
        </w:rPr>
      </w:pPr>
    </w:p>
    <w:p w:rsidR="007A02B0" w:rsidRDefault="007A02B0" w:rsidP="000D6129">
      <w:pPr>
        <w:rPr>
          <w:sz w:val="24"/>
          <w:szCs w:val="24"/>
        </w:rPr>
      </w:pPr>
    </w:p>
    <w:p w:rsidR="007A02B0" w:rsidRDefault="007A02B0" w:rsidP="000D6129">
      <w:pPr>
        <w:rPr>
          <w:sz w:val="24"/>
          <w:szCs w:val="24"/>
        </w:rPr>
      </w:pPr>
    </w:p>
    <w:p w:rsidR="00C51D8C" w:rsidRPr="005609A8" w:rsidRDefault="00C51D8C" w:rsidP="00C51D8C">
      <w:pPr>
        <w:tabs>
          <w:tab w:val="left" w:pos="4820"/>
        </w:tabs>
        <w:jc w:val="both"/>
        <w:rPr>
          <w:sz w:val="24"/>
          <w:szCs w:val="24"/>
        </w:rPr>
      </w:pPr>
      <w:r>
        <w:rPr>
          <w:sz w:val="24"/>
          <w:szCs w:val="24"/>
        </w:rPr>
        <w:t xml:space="preserve">……………………………………… </w:t>
      </w:r>
      <w:r>
        <w:rPr>
          <w:sz w:val="24"/>
          <w:szCs w:val="24"/>
        </w:rPr>
        <w:tab/>
        <w:t>………………………………………</w:t>
      </w:r>
    </w:p>
    <w:p w:rsidR="00C51D8C" w:rsidRDefault="00EF6CDB" w:rsidP="005E36CD">
      <w:pPr>
        <w:tabs>
          <w:tab w:val="left" w:pos="4820"/>
        </w:tabs>
        <w:jc w:val="both"/>
        <w:rPr>
          <w:sz w:val="22"/>
        </w:rPr>
      </w:pPr>
      <w:r>
        <w:rPr>
          <w:sz w:val="22"/>
          <w:szCs w:val="22"/>
        </w:rPr>
        <w:t>Ing. Eva Kubíčková</w:t>
      </w:r>
      <w:r w:rsidR="00C51D8C">
        <w:rPr>
          <w:sz w:val="22"/>
          <w:szCs w:val="22"/>
        </w:rPr>
        <w:tab/>
      </w:r>
      <w:r w:rsidR="00C51D8C" w:rsidRPr="00641B48">
        <w:rPr>
          <w:sz w:val="22"/>
          <w:highlight w:val="yellow"/>
        </w:rPr>
        <w:t>jméno a příjmení</w:t>
      </w:r>
    </w:p>
    <w:p w:rsidR="00C51D8C" w:rsidRDefault="00EF6CDB" w:rsidP="005E36CD">
      <w:pPr>
        <w:tabs>
          <w:tab w:val="left" w:pos="4820"/>
        </w:tabs>
        <w:jc w:val="both"/>
        <w:rPr>
          <w:sz w:val="22"/>
        </w:rPr>
      </w:pPr>
      <w:r>
        <w:rPr>
          <w:sz w:val="22"/>
        </w:rPr>
        <w:t>vedoucí odboru služby</w:t>
      </w:r>
      <w:r w:rsidR="00C51D8C">
        <w:rPr>
          <w:sz w:val="22"/>
        </w:rPr>
        <w:tab/>
      </w:r>
      <w:r w:rsidR="00C51D8C">
        <w:rPr>
          <w:sz w:val="22"/>
          <w:highlight w:val="yellow"/>
        </w:rPr>
        <w:t>oprávněné osoby poskytovatele</w:t>
      </w:r>
    </w:p>
    <w:sectPr w:rsidR="00C51D8C" w:rsidSect="00395B21">
      <w:headerReference w:type="default" r:id="rId12"/>
      <w:footerReference w:type="default" r:id="rId13"/>
      <w:pgSz w:w="11906" w:h="16838"/>
      <w:pgMar w:top="1702" w:right="1134" w:bottom="1418" w:left="1134"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A33" w:rsidRDefault="003A0A33" w:rsidP="004C153D">
      <w:r>
        <w:separator/>
      </w:r>
    </w:p>
  </w:endnote>
  <w:endnote w:type="continuationSeparator" w:id="0">
    <w:p w:rsidR="003A0A33" w:rsidRDefault="003A0A33" w:rsidP="004C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C37" w:rsidRDefault="00933C37" w:rsidP="006C479F">
    <w:pPr>
      <w:pStyle w:val="Zpat"/>
      <w:tabs>
        <w:tab w:val="clear" w:pos="4536"/>
        <w:tab w:val="clear" w:pos="9072"/>
        <w:tab w:val="right" w:pos="9214"/>
      </w:tabs>
    </w:pPr>
    <w:r>
      <w:rPr>
        <w:rFonts w:cs="Arial"/>
        <w:sz w:val="16"/>
        <w:szCs w:val="16"/>
      </w:rPr>
      <w:t>Podpora odborného vzdělávání zaměstnanců II</w:t>
    </w:r>
    <w:r>
      <w:rPr>
        <w:rFonts w:cs="Arial"/>
        <w:sz w:val="16"/>
        <w:szCs w:val="16"/>
      </w:rPr>
      <w:tab/>
    </w:r>
    <w:r w:rsidR="00B66930">
      <w:fldChar w:fldCharType="begin"/>
    </w:r>
    <w:r w:rsidR="00B66930">
      <w:instrText xml:space="preserve"> PAGE   \* MERGEFORMAT </w:instrText>
    </w:r>
    <w:r w:rsidR="00B66930">
      <w:fldChar w:fldCharType="separate"/>
    </w:r>
    <w:r w:rsidR="00B66930">
      <w:rPr>
        <w:noProof/>
      </w:rPr>
      <w:t>2</w:t>
    </w:r>
    <w:r w:rsidR="00B66930">
      <w:rPr>
        <w:noProof/>
      </w:rPr>
      <w:fldChar w:fldCharType="end"/>
    </w:r>
  </w:p>
  <w:p w:rsidR="00933C37" w:rsidRPr="006C479F" w:rsidRDefault="00933C37" w:rsidP="006C479F">
    <w:pPr>
      <w:pStyle w:val="Zpat"/>
      <w:tabs>
        <w:tab w:val="clear" w:pos="9072"/>
        <w:tab w:val="right" w:pos="9214"/>
        <w:tab w:val="right" w:pos="9356"/>
      </w:tabs>
      <w:rPr>
        <w:rFonts w:cs="Arial"/>
        <w:sz w:val="16"/>
        <w:szCs w:val="16"/>
      </w:rPr>
    </w:pPr>
    <w:r>
      <w:rPr>
        <w:rFonts w:cs="Arial"/>
        <w:sz w:val="16"/>
        <w:szCs w:val="16"/>
      </w:rPr>
      <w:t xml:space="preserve">reg. č. </w:t>
    </w:r>
    <w:r w:rsidRPr="002C4527">
      <w:rPr>
        <w:rFonts w:cs="Arial"/>
        <w:sz w:val="16"/>
        <w:szCs w:val="16"/>
      </w:rPr>
      <w:t>CZ.</w:t>
    </w:r>
    <w:r>
      <w:rPr>
        <w:rFonts w:cs="Arial"/>
        <w:sz w:val="16"/>
        <w:szCs w:val="16"/>
      </w:rPr>
      <w:t>03</w:t>
    </w:r>
    <w:r w:rsidRPr="002C4527">
      <w:rPr>
        <w:rFonts w:cs="Arial"/>
        <w:sz w:val="16"/>
        <w:szCs w:val="16"/>
      </w:rPr>
      <w:t>.</w:t>
    </w:r>
    <w:r>
      <w:rPr>
        <w:rFonts w:cs="Arial"/>
        <w:sz w:val="16"/>
        <w:szCs w:val="16"/>
      </w:rPr>
      <w:t>1.52</w:t>
    </w:r>
    <w:r w:rsidRPr="002C4527">
      <w:rPr>
        <w:rFonts w:cs="Arial"/>
        <w:sz w:val="16"/>
        <w:szCs w:val="16"/>
      </w:rPr>
      <w:t>/</w:t>
    </w:r>
    <w:r>
      <w:rPr>
        <w:rFonts w:cs="Arial"/>
        <w:sz w:val="16"/>
        <w:szCs w:val="16"/>
      </w:rPr>
      <w:t>0.0/0.0/15_021/0000053</w:t>
    </w:r>
    <w:r>
      <w:rPr>
        <w:rFonts w:cs="Arial"/>
        <w:sz w:val="16"/>
        <w:szCs w:val="16"/>
      </w:rPr>
      <w:tab/>
    </w:r>
    <w:r>
      <w:rPr>
        <w:rFonts w:cs="Arial"/>
        <w:sz w:val="16"/>
        <w:szCs w:val="16"/>
      </w:rPr>
      <w:tab/>
    </w:r>
    <w:r w:rsidRPr="006C479F">
      <w:rPr>
        <w:rFonts w:cs="Arial"/>
        <w:b/>
        <w:sz w:val="16"/>
        <w:szCs w:val="16"/>
      </w:rPr>
      <w:t>C-E K/5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A33" w:rsidRDefault="003A0A33" w:rsidP="004C153D">
      <w:r>
        <w:separator/>
      </w:r>
    </w:p>
  </w:footnote>
  <w:footnote w:type="continuationSeparator" w:id="0">
    <w:p w:rsidR="003A0A33" w:rsidRDefault="003A0A33" w:rsidP="004C153D">
      <w:r>
        <w:continuationSeparator/>
      </w:r>
    </w:p>
  </w:footnote>
  <w:footnote w:id="1">
    <w:p w:rsidR="00933C37" w:rsidRDefault="00933C37">
      <w:pPr>
        <w:pStyle w:val="Textpoznpodarou"/>
      </w:pPr>
      <w:r>
        <w:rPr>
          <w:rStyle w:val="Znakapoznpodarou"/>
        </w:rPr>
        <w:footnoteRef/>
      </w:r>
      <w:r>
        <w:t xml:space="preserve"> </w:t>
      </w:r>
      <w:r w:rsidRPr="00C82B9B">
        <w:rPr>
          <w:bCs/>
          <w:i/>
        </w:rPr>
        <w:t xml:space="preserve">povinné prvky vizuální identity OPZ jsou ke stažení na portálu </w:t>
      </w:r>
      <w:hyperlink r:id="rId1" w:history="1">
        <w:r w:rsidRPr="00854070">
          <w:rPr>
            <w:rStyle w:val="Hypertextovodkaz"/>
            <w:bCs/>
            <w:i/>
          </w:rPr>
          <w:t>www.esfcr.cz</w:t>
        </w:r>
      </w:hyperlink>
      <w:r>
        <w:rPr>
          <w:bCs/>
          <w:i/>
        </w:rPr>
        <w:t xml:space="preserve"> </w:t>
      </w:r>
    </w:p>
  </w:footnote>
  <w:footnote w:id="2">
    <w:p w:rsidR="00933C37" w:rsidRDefault="00933C37" w:rsidP="00107920">
      <w:pPr>
        <w:pStyle w:val="Textpoznpodarou"/>
      </w:pPr>
      <w:r>
        <w:rPr>
          <w:rStyle w:val="Znakapoznpodarou"/>
        </w:rPr>
        <w:footnoteRef/>
      </w:r>
      <w:r>
        <w:t xml:space="preserve"> </w:t>
      </w:r>
      <w:r>
        <w:rPr>
          <w:bCs/>
          <w:i/>
        </w:rPr>
        <w:t>Pravidla OPZ vč. povinných prvků vizuální identity</w:t>
      </w:r>
      <w:r w:rsidRPr="00C82B9B">
        <w:rPr>
          <w:bCs/>
          <w:i/>
        </w:rPr>
        <w:t xml:space="preserve"> jsou ke stažení na portálu </w:t>
      </w:r>
      <w:hyperlink r:id="rId2" w:history="1">
        <w:r w:rsidRPr="005E36CD">
          <w:rPr>
            <w:rStyle w:val="Hypertextovodkaz"/>
            <w:bCs/>
            <w:i/>
          </w:rPr>
          <w:t>www.esfcr.cz</w:t>
        </w:r>
      </w:hyperlink>
      <w:r>
        <w:rPr>
          <w:bCs/>
          <w:i/>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C37" w:rsidRDefault="00933C37" w:rsidP="00395B21">
    <w:pPr>
      <w:pStyle w:val="Zhlav"/>
      <w:rPr>
        <w:noProof/>
      </w:rPr>
    </w:pPr>
    <w:r>
      <w:rPr>
        <w:noProof/>
      </w:rPr>
      <w:drawing>
        <wp:inline distT="0" distB="0" distL="0" distR="0">
          <wp:extent cx="3585845" cy="54038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l="620" t="2960" b="1707"/>
                  <a:stretch>
                    <a:fillRect/>
                  </a:stretch>
                </pic:blipFill>
                <pic:spPr bwMode="auto">
                  <a:xfrm>
                    <a:off x="0" y="0"/>
                    <a:ext cx="3585845" cy="540385"/>
                  </a:xfrm>
                  <a:prstGeom prst="rect">
                    <a:avLst/>
                  </a:prstGeom>
                  <a:noFill/>
                  <a:ln w="9525">
                    <a:noFill/>
                    <a:miter lim="800000"/>
                    <a:headEnd/>
                    <a:tailEnd/>
                  </a:ln>
                </pic:spPr>
              </pic:pic>
            </a:graphicData>
          </a:graphic>
        </wp:inline>
      </w:drawing>
    </w:r>
  </w:p>
  <w:p w:rsidR="00933C37" w:rsidRPr="00395B21" w:rsidRDefault="00933C37" w:rsidP="00395B2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multilevel"/>
    <w:tmpl w:val="91F03E92"/>
    <w:name w:val="WWNum1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6"/>
    <w:multiLevelType w:val="singleLevel"/>
    <w:tmpl w:val="00000006"/>
    <w:name w:val="WW8Num108"/>
    <w:lvl w:ilvl="0">
      <w:start w:val="1"/>
      <w:numFmt w:val="decimal"/>
      <w:lvlText w:val="%1."/>
      <w:lvlJc w:val="left"/>
      <w:pPr>
        <w:tabs>
          <w:tab w:val="num" w:pos="360"/>
        </w:tabs>
      </w:pPr>
    </w:lvl>
  </w:abstractNum>
  <w:abstractNum w:abstractNumId="3" w15:restartNumberingAfterBreak="0">
    <w:nsid w:val="00000011"/>
    <w:multiLevelType w:val="singleLevel"/>
    <w:tmpl w:val="00000011"/>
    <w:name w:val="WW8Num194"/>
    <w:lvl w:ilvl="0">
      <w:start w:val="1"/>
      <w:numFmt w:val="decimal"/>
      <w:lvlText w:val="%1."/>
      <w:lvlJc w:val="left"/>
      <w:pPr>
        <w:tabs>
          <w:tab w:val="num" w:pos="360"/>
        </w:tabs>
      </w:pPr>
    </w:lvl>
  </w:abstractNum>
  <w:abstractNum w:abstractNumId="4" w15:restartNumberingAfterBreak="0">
    <w:nsid w:val="03D22D69"/>
    <w:multiLevelType w:val="hybridMultilevel"/>
    <w:tmpl w:val="C1928DD8"/>
    <w:name w:val="WW8Num19422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cs="Wingdings" w:hint="default"/>
      </w:rPr>
    </w:lvl>
    <w:lvl w:ilvl="3" w:tplc="04050001" w:tentative="1">
      <w:start w:val="1"/>
      <w:numFmt w:val="bullet"/>
      <w:lvlText w:val=""/>
      <w:lvlJc w:val="left"/>
      <w:pPr>
        <w:tabs>
          <w:tab w:val="num" w:pos="2520"/>
        </w:tabs>
        <w:ind w:left="2520" w:hanging="360"/>
      </w:pPr>
      <w:rPr>
        <w:rFonts w:ascii="Symbol" w:hAnsi="Symbol" w:cs="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cs="Wingdings" w:hint="default"/>
      </w:rPr>
    </w:lvl>
    <w:lvl w:ilvl="6" w:tplc="04050001" w:tentative="1">
      <w:start w:val="1"/>
      <w:numFmt w:val="bullet"/>
      <w:lvlText w:val=""/>
      <w:lvlJc w:val="left"/>
      <w:pPr>
        <w:tabs>
          <w:tab w:val="num" w:pos="4680"/>
        </w:tabs>
        <w:ind w:left="4680" w:hanging="360"/>
      </w:pPr>
      <w:rPr>
        <w:rFonts w:ascii="Symbol" w:hAnsi="Symbol" w:cs="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CB354C2"/>
    <w:multiLevelType w:val="hybridMultilevel"/>
    <w:tmpl w:val="1B02A482"/>
    <w:lvl w:ilvl="0" w:tplc="DE4A7C76">
      <w:numFmt w:val="bullet"/>
      <w:lvlText w:val="-"/>
      <w:lvlJc w:val="left"/>
      <w:pPr>
        <w:ind w:left="717" w:hanging="360"/>
      </w:pPr>
      <w:rPr>
        <w:rFonts w:ascii="Calibri" w:eastAsia="Times New Roman" w:hAnsi="Calibri" w:cs="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0D731C49"/>
    <w:multiLevelType w:val="hybridMultilevel"/>
    <w:tmpl w:val="51EAE7D6"/>
    <w:lvl w:ilvl="0" w:tplc="E9C24F22">
      <w:start w:val="1"/>
      <w:numFmt w:val="decimal"/>
      <w:lvlText w:val="%1."/>
      <w:lvlJc w:val="left"/>
      <w:pPr>
        <w:ind w:left="390" w:hanging="39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572716E"/>
    <w:multiLevelType w:val="hybridMultilevel"/>
    <w:tmpl w:val="C4626614"/>
    <w:lvl w:ilvl="0" w:tplc="04050001">
      <w:start w:val="1"/>
      <w:numFmt w:val="bullet"/>
      <w:lvlText w:val=""/>
      <w:lvlJc w:val="left"/>
      <w:pPr>
        <w:ind w:left="720" w:hanging="360"/>
      </w:pPr>
      <w:rPr>
        <w:rFonts w:ascii="Symbol" w:hAnsi="Symbol"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863F71"/>
    <w:multiLevelType w:val="hybridMultilevel"/>
    <w:tmpl w:val="1DEA0C78"/>
    <w:lvl w:ilvl="0" w:tplc="02F4A856">
      <w:start w:val="1"/>
      <w:numFmt w:val="upperRoman"/>
      <w:lvlText w:val="%1."/>
      <w:lvlJc w:val="left"/>
      <w:pPr>
        <w:ind w:left="720" w:hanging="72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0A5B72"/>
    <w:multiLevelType w:val="multilevel"/>
    <w:tmpl w:val="BE344452"/>
    <w:lvl w:ilvl="0">
      <w:start w:val="2"/>
      <w:numFmt w:val="decimal"/>
      <w:lvlText w:val="%1."/>
      <w:lvlJc w:val="left"/>
      <w:pPr>
        <w:ind w:left="360" w:hanging="360"/>
      </w:pPr>
      <w:rPr>
        <w:rFonts w:ascii="Times New Roman" w:hAnsi="Times New Roman" w:hint="default"/>
        <w:b w:val="0"/>
        <w:i w:val="0"/>
        <w:sz w:val="22"/>
      </w:rPr>
    </w:lvl>
    <w:lvl w:ilvl="1">
      <w:start w:val="2"/>
      <w:numFmt w:val="decimal"/>
      <w:lvlText w:val="I.%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A11EA1"/>
    <w:multiLevelType w:val="hybridMultilevel"/>
    <w:tmpl w:val="769CCDBC"/>
    <w:lvl w:ilvl="0" w:tplc="04050005">
      <w:start w:val="1"/>
      <w:numFmt w:val="bullet"/>
      <w:lvlText w:val=""/>
      <w:lvlJc w:val="left"/>
      <w:pPr>
        <w:ind w:left="785" w:hanging="360"/>
      </w:pPr>
      <w:rPr>
        <w:rFonts w:ascii="Wingdings" w:hAnsi="Wingdings"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1" w15:restartNumberingAfterBreak="0">
    <w:nsid w:val="1CD83B35"/>
    <w:multiLevelType w:val="hybridMultilevel"/>
    <w:tmpl w:val="B4B4F746"/>
    <w:lvl w:ilvl="0" w:tplc="378A17A0">
      <w:start w:val="1"/>
      <w:numFmt w:val="lowerLetter"/>
      <w:lvlText w:val="%1)"/>
      <w:lvlJc w:val="left"/>
      <w:pPr>
        <w:ind w:left="786" w:hanging="360"/>
      </w:pPr>
    </w:lvl>
    <w:lvl w:ilvl="1" w:tplc="B852A3C6">
      <w:start w:val="1"/>
      <w:numFmt w:val="lowerLetter"/>
      <w:lvlText w:val="%2."/>
      <w:lvlJc w:val="left"/>
      <w:pPr>
        <w:ind w:left="1506" w:hanging="360"/>
      </w:pPr>
    </w:lvl>
    <w:lvl w:ilvl="2" w:tplc="75EA2C4A" w:tentative="1">
      <w:start w:val="1"/>
      <w:numFmt w:val="lowerRoman"/>
      <w:lvlText w:val="%3."/>
      <w:lvlJc w:val="right"/>
      <w:pPr>
        <w:ind w:left="2226" w:hanging="180"/>
      </w:pPr>
    </w:lvl>
    <w:lvl w:ilvl="3" w:tplc="6F6A8D02" w:tentative="1">
      <w:start w:val="1"/>
      <w:numFmt w:val="decimal"/>
      <w:lvlText w:val="%4."/>
      <w:lvlJc w:val="left"/>
      <w:pPr>
        <w:ind w:left="2946" w:hanging="360"/>
      </w:pPr>
    </w:lvl>
    <w:lvl w:ilvl="4" w:tplc="03FC22A6" w:tentative="1">
      <w:start w:val="1"/>
      <w:numFmt w:val="lowerLetter"/>
      <w:lvlText w:val="%5."/>
      <w:lvlJc w:val="left"/>
      <w:pPr>
        <w:ind w:left="3666" w:hanging="360"/>
      </w:pPr>
    </w:lvl>
    <w:lvl w:ilvl="5" w:tplc="B69CFED2" w:tentative="1">
      <w:start w:val="1"/>
      <w:numFmt w:val="lowerRoman"/>
      <w:lvlText w:val="%6."/>
      <w:lvlJc w:val="right"/>
      <w:pPr>
        <w:ind w:left="4386" w:hanging="180"/>
      </w:pPr>
    </w:lvl>
    <w:lvl w:ilvl="6" w:tplc="8D489488" w:tentative="1">
      <w:start w:val="1"/>
      <w:numFmt w:val="decimal"/>
      <w:lvlText w:val="%7."/>
      <w:lvlJc w:val="left"/>
      <w:pPr>
        <w:ind w:left="5106" w:hanging="360"/>
      </w:pPr>
    </w:lvl>
    <w:lvl w:ilvl="7" w:tplc="CB4462D4" w:tentative="1">
      <w:start w:val="1"/>
      <w:numFmt w:val="lowerLetter"/>
      <w:lvlText w:val="%8."/>
      <w:lvlJc w:val="left"/>
      <w:pPr>
        <w:ind w:left="5826" w:hanging="360"/>
      </w:pPr>
    </w:lvl>
    <w:lvl w:ilvl="8" w:tplc="E1FC20D6" w:tentative="1">
      <w:start w:val="1"/>
      <w:numFmt w:val="lowerRoman"/>
      <w:lvlText w:val="%9."/>
      <w:lvlJc w:val="right"/>
      <w:pPr>
        <w:ind w:left="6546" w:hanging="180"/>
      </w:pPr>
    </w:lvl>
  </w:abstractNum>
  <w:abstractNum w:abstractNumId="12" w15:restartNumberingAfterBreak="0">
    <w:nsid w:val="1EFF5133"/>
    <w:multiLevelType w:val="multilevel"/>
    <w:tmpl w:val="FDFC30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F3869F9"/>
    <w:multiLevelType w:val="hybridMultilevel"/>
    <w:tmpl w:val="A816D044"/>
    <w:lvl w:ilvl="0" w:tplc="0F5CB3BC">
      <w:start w:val="1"/>
      <w:numFmt w:val="decimal"/>
      <w:lvlText w:val="%1."/>
      <w:lvlJc w:val="left"/>
      <w:pPr>
        <w:ind w:left="720" w:hanging="360"/>
      </w:pPr>
    </w:lvl>
    <w:lvl w:ilvl="1" w:tplc="C73A919E" w:tentative="1">
      <w:start w:val="1"/>
      <w:numFmt w:val="lowerLetter"/>
      <w:lvlText w:val="%2."/>
      <w:lvlJc w:val="left"/>
      <w:pPr>
        <w:ind w:left="1440" w:hanging="360"/>
      </w:pPr>
    </w:lvl>
    <w:lvl w:ilvl="2" w:tplc="DE202E80" w:tentative="1">
      <w:start w:val="1"/>
      <w:numFmt w:val="lowerRoman"/>
      <w:lvlText w:val="%3."/>
      <w:lvlJc w:val="right"/>
      <w:pPr>
        <w:ind w:left="2160" w:hanging="180"/>
      </w:pPr>
    </w:lvl>
    <w:lvl w:ilvl="3" w:tplc="47FCF08C" w:tentative="1">
      <w:start w:val="1"/>
      <w:numFmt w:val="decimal"/>
      <w:lvlText w:val="%4."/>
      <w:lvlJc w:val="left"/>
      <w:pPr>
        <w:ind w:left="2880" w:hanging="360"/>
      </w:pPr>
    </w:lvl>
    <w:lvl w:ilvl="4" w:tplc="C61A83E6" w:tentative="1">
      <w:start w:val="1"/>
      <w:numFmt w:val="lowerLetter"/>
      <w:lvlText w:val="%5."/>
      <w:lvlJc w:val="left"/>
      <w:pPr>
        <w:ind w:left="3600" w:hanging="360"/>
      </w:pPr>
    </w:lvl>
    <w:lvl w:ilvl="5" w:tplc="87D0960C" w:tentative="1">
      <w:start w:val="1"/>
      <w:numFmt w:val="lowerRoman"/>
      <w:lvlText w:val="%6."/>
      <w:lvlJc w:val="right"/>
      <w:pPr>
        <w:ind w:left="4320" w:hanging="180"/>
      </w:pPr>
    </w:lvl>
    <w:lvl w:ilvl="6" w:tplc="C596B1A4" w:tentative="1">
      <w:start w:val="1"/>
      <w:numFmt w:val="decimal"/>
      <w:lvlText w:val="%7."/>
      <w:lvlJc w:val="left"/>
      <w:pPr>
        <w:ind w:left="5040" w:hanging="360"/>
      </w:pPr>
    </w:lvl>
    <w:lvl w:ilvl="7" w:tplc="6BE250E4" w:tentative="1">
      <w:start w:val="1"/>
      <w:numFmt w:val="lowerLetter"/>
      <w:lvlText w:val="%8."/>
      <w:lvlJc w:val="left"/>
      <w:pPr>
        <w:ind w:left="5760" w:hanging="360"/>
      </w:pPr>
    </w:lvl>
    <w:lvl w:ilvl="8" w:tplc="CB18D698" w:tentative="1">
      <w:start w:val="1"/>
      <w:numFmt w:val="lowerRoman"/>
      <w:lvlText w:val="%9."/>
      <w:lvlJc w:val="right"/>
      <w:pPr>
        <w:ind w:left="6480" w:hanging="180"/>
      </w:pPr>
    </w:lvl>
  </w:abstractNum>
  <w:abstractNum w:abstractNumId="14" w15:restartNumberingAfterBreak="0">
    <w:nsid w:val="2FCB34BD"/>
    <w:multiLevelType w:val="multilevel"/>
    <w:tmpl w:val="6E9A78DC"/>
    <w:lvl w:ilvl="0">
      <w:start w:val="1"/>
      <w:numFmt w:val="decimal"/>
      <w:lvlText w:val="%1."/>
      <w:lvlJc w:val="left"/>
      <w:pPr>
        <w:ind w:left="360" w:hanging="360"/>
      </w:pPr>
      <w:rPr>
        <w:rFonts w:ascii="Times New Roman" w:hAnsi="Times New Roman" w:hint="default"/>
        <w:b w:val="0"/>
        <w:i w:val="0"/>
        <w:sz w:val="22"/>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BDF1B65"/>
    <w:multiLevelType w:val="hybridMultilevel"/>
    <w:tmpl w:val="F4F060DE"/>
    <w:lvl w:ilvl="0" w:tplc="241CA180">
      <w:start w:val="1"/>
      <w:numFmt w:val="decimal"/>
      <w:lvlText w:val="%1)"/>
      <w:lvlJc w:val="left"/>
      <w:pPr>
        <w:tabs>
          <w:tab w:val="num" w:pos="720"/>
        </w:tabs>
        <w:ind w:left="720" w:hanging="360"/>
      </w:pPr>
      <w:rPr>
        <w:rFonts w:hint="default"/>
        <w:b w:val="0"/>
        <w:i w:val="0"/>
        <w:sz w:val="22"/>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6" w15:restartNumberingAfterBreak="0">
    <w:nsid w:val="3C36246C"/>
    <w:multiLevelType w:val="hybridMultilevel"/>
    <w:tmpl w:val="888E39AA"/>
    <w:lvl w:ilvl="0" w:tplc="40D48606">
      <w:start w:val="1"/>
      <w:numFmt w:val="decimal"/>
      <w:lvlText w:val="%1."/>
      <w:lvlJc w:val="left"/>
      <w:pPr>
        <w:ind w:left="360" w:hanging="360"/>
      </w:pPr>
      <w:rPr>
        <w:rFonts w:ascii="Times New Roman" w:hAnsi="Times New Roman" w:hint="default"/>
        <w:b w:val="0"/>
        <w:i w:val="0"/>
        <w:sz w:val="22"/>
      </w:rPr>
    </w:lvl>
    <w:lvl w:ilvl="1" w:tplc="31C4BDBA">
      <w:start w:val="1"/>
      <w:numFmt w:val="lowerLetter"/>
      <w:lvlText w:val="%2."/>
      <w:lvlJc w:val="left"/>
      <w:pPr>
        <w:ind w:left="1080" w:hanging="360"/>
      </w:pPr>
    </w:lvl>
    <w:lvl w:ilvl="2" w:tplc="29DC67BE" w:tentative="1">
      <w:start w:val="1"/>
      <w:numFmt w:val="lowerRoman"/>
      <w:lvlText w:val="%3."/>
      <w:lvlJc w:val="right"/>
      <w:pPr>
        <w:ind w:left="1800" w:hanging="180"/>
      </w:pPr>
    </w:lvl>
    <w:lvl w:ilvl="3" w:tplc="745C7AF4" w:tentative="1">
      <w:start w:val="1"/>
      <w:numFmt w:val="decimal"/>
      <w:lvlText w:val="%4."/>
      <w:lvlJc w:val="left"/>
      <w:pPr>
        <w:ind w:left="2520" w:hanging="360"/>
      </w:pPr>
    </w:lvl>
    <w:lvl w:ilvl="4" w:tplc="7A9059B0" w:tentative="1">
      <w:start w:val="1"/>
      <w:numFmt w:val="lowerLetter"/>
      <w:lvlText w:val="%5."/>
      <w:lvlJc w:val="left"/>
      <w:pPr>
        <w:ind w:left="3240" w:hanging="360"/>
      </w:pPr>
    </w:lvl>
    <w:lvl w:ilvl="5" w:tplc="1E9A410C" w:tentative="1">
      <w:start w:val="1"/>
      <w:numFmt w:val="lowerRoman"/>
      <w:lvlText w:val="%6."/>
      <w:lvlJc w:val="right"/>
      <w:pPr>
        <w:ind w:left="3960" w:hanging="180"/>
      </w:pPr>
    </w:lvl>
    <w:lvl w:ilvl="6" w:tplc="EEF4B452" w:tentative="1">
      <w:start w:val="1"/>
      <w:numFmt w:val="decimal"/>
      <w:lvlText w:val="%7."/>
      <w:lvlJc w:val="left"/>
      <w:pPr>
        <w:ind w:left="4680" w:hanging="360"/>
      </w:pPr>
    </w:lvl>
    <w:lvl w:ilvl="7" w:tplc="3418FD94" w:tentative="1">
      <w:start w:val="1"/>
      <w:numFmt w:val="lowerLetter"/>
      <w:lvlText w:val="%8."/>
      <w:lvlJc w:val="left"/>
      <w:pPr>
        <w:ind w:left="5400" w:hanging="360"/>
      </w:pPr>
    </w:lvl>
    <w:lvl w:ilvl="8" w:tplc="C89EE416" w:tentative="1">
      <w:start w:val="1"/>
      <w:numFmt w:val="lowerRoman"/>
      <w:lvlText w:val="%9."/>
      <w:lvlJc w:val="right"/>
      <w:pPr>
        <w:ind w:left="6120" w:hanging="180"/>
      </w:pPr>
    </w:lvl>
  </w:abstractNum>
  <w:abstractNum w:abstractNumId="17" w15:restartNumberingAfterBreak="0">
    <w:nsid w:val="3DB753B3"/>
    <w:multiLevelType w:val="hybridMultilevel"/>
    <w:tmpl w:val="8D569526"/>
    <w:lvl w:ilvl="0" w:tplc="C44C32DE">
      <w:start w:val="1"/>
      <w:numFmt w:val="decimal"/>
      <w:lvlText w:val="%1."/>
      <w:lvlJc w:val="left"/>
      <w:pPr>
        <w:ind w:left="360" w:hanging="360"/>
      </w:pPr>
      <w:rPr>
        <w:rFonts w:ascii="Times New Roman" w:hAnsi="Times New Roman"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F6C5F19"/>
    <w:multiLevelType w:val="hybridMultilevel"/>
    <w:tmpl w:val="2D98AB18"/>
    <w:lvl w:ilvl="0" w:tplc="8A6A7CAE">
      <w:start w:val="1"/>
      <w:numFmt w:val="decimal"/>
      <w:lvlText w:val="%1."/>
      <w:lvlJc w:val="left"/>
      <w:pPr>
        <w:ind w:left="720" w:hanging="720"/>
      </w:pPr>
      <w:rPr>
        <w:rFonts w:hint="default"/>
      </w:rPr>
    </w:lvl>
    <w:lvl w:ilvl="1" w:tplc="C26EABD8">
      <w:start w:val="1"/>
      <w:numFmt w:val="lowerLetter"/>
      <w:lvlText w:val="%2."/>
      <w:lvlJc w:val="left"/>
      <w:pPr>
        <w:ind w:left="1080" w:hanging="360"/>
      </w:pPr>
    </w:lvl>
    <w:lvl w:ilvl="2" w:tplc="31223AD2">
      <w:start w:val="1"/>
      <w:numFmt w:val="lowerRoman"/>
      <w:lvlText w:val="%3."/>
      <w:lvlJc w:val="right"/>
      <w:pPr>
        <w:ind w:left="1800" w:hanging="180"/>
      </w:pPr>
    </w:lvl>
    <w:lvl w:ilvl="3" w:tplc="DA2079BE">
      <w:start w:val="1"/>
      <w:numFmt w:val="decimal"/>
      <w:lvlText w:val="%4."/>
      <w:lvlJc w:val="left"/>
      <w:pPr>
        <w:ind w:left="2520" w:hanging="360"/>
      </w:pPr>
    </w:lvl>
    <w:lvl w:ilvl="4" w:tplc="EFA0535E">
      <w:start w:val="1"/>
      <w:numFmt w:val="decimal"/>
      <w:lvlText w:val="%5)"/>
      <w:lvlJc w:val="left"/>
      <w:pPr>
        <w:ind w:left="3240" w:hanging="360"/>
      </w:pPr>
      <w:rPr>
        <w:rFonts w:hint="default"/>
      </w:rPr>
    </w:lvl>
    <w:lvl w:ilvl="5" w:tplc="AFF288C2" w:tentative="1">
      <w:start w:val="1"/>
      <w:numFmt w:val="lowerRoman"/>
      <w:lvlText w:val="%6."/>
      <w:lvlJc w:val="right"/>
      <w:pPr>
        <w:ind w:left="3960" w:hanging="180"/>
      </w:pPr>
    </w:lvl>
    <w:lvl w:ilvl="6" w:tplc="02C829E0" w:tentative="1">
      <w:start w:val="1"/>
      <w:numFmt w:val="decimal"/>
      <w:lvlText w:val="%7."/>
      <w:lvlJc w:val="left"/>
      <w:pPr>
        <w:ind w:left="4680" w:hanging="360"/>
      </w:pPr>
    </w:lvl>
    <w:lvl w:ilvl="7" w:tplc="D0EEE362" w:tentative="1">
      <w:start w:val="1"/>
      <w:numFmt w:val="lowerLetter"/>
      <w:lvlText w:val="%8."/>
      <w:lvlJc w:val="left"/>
      <w:pPr>
        <w:ind w:left="5400" w:hanging="360"/>
      </w:pPr>
    </w:lvl>
    <w:lvl w:ilvl="8" w:tplc="D5F6B726" w:tentative="1">
      <w:start w:val="1"/>
      <w:numFmt w:val="lowerRoman"/>
      <w:lvlText w:val="%9."/>
      <w:lvlJc w:val="right"/>
      <w:pPr>
        <w:ind w:left="6120" w:hanging="180"/>
      </w:pPr>
    </w:lvl>
  </w:abstractNum>
  <w:abstractNum w:abstractNumId="19" w15:restartNumberingAfterBreak="0">
    <w:nsid w:val="40A4188C"/>
    <w:multiLevelType w:val="singleLevel"/>
    <w:tmpl w:val="A46658CE"/>
    <w:lvl w:ilvl="0">
      <w:start w:val="1"/>
      <w:numFmt w:val="decimal"/>
      <w:lvlText w:val="%1."/>
      <w:legacy w:legacy="1" w:legacySpace="0" w:legacyIndent="283"/>
      <w:lvlJc w:val="left"/>
      <w:pPr>
        <w:ind w:left="283" w:hanging="283"/>
      </w:pPr>
      <w:rPr>
        <w:rFonts w:ascii="Times New Roman" w:hAnsi="Times New Roman" w:cs="Times New Roman" w:hint="default"/>
        <w:sz w:val="22"/>
        <w:szCs w:val="22"/>
      </w:rPr>
    </w:lvl>
  </w:abstractNum>
  <w:abstractNum w:abstractNumId="20" w15:restartNumberingAfterBreak="0">
    <w:nsid w:val="42DF1803"/>
    <w:multiLevelType w:val="multilevel"/>
    <w:tmpl w:val="6E16B6DC"/>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lowerLetter"/>
      <w:lvlText w:val="%2."/>
      <w:lvlJc w:val="left"/>
      <w:pPr>
        <w:tabs>
          <w:tab w:val="num" w:pos="1014"/>
        </w:tabs>
        <w:ind w:left="1014" w:hanging="360"/>
      </w:pPr>
      <w:rPr>
        <w:rFonts w:hint="default"/>
      </w:rPr>
    </w:lvl>
    <w:lvl w:ilvl="2">
      <w:start w:val="1"/>
      <w:numFmt w:val="lowerRoman"/>
      <w:lvlText w:val="%3."/>
      <w:lvlJc w:val="right"/>
      <w:pPr>
        <w:tabs>
          <w:tab w:val="num" w:pos="1734"/>
        </w:tabs>
        <w:ind w:left="1734" w:hanging="180"/>
      </w:pPr>
      <w:rPr>
        <w:rFonts w:hint="default"/>
      </w:rPr>
    </w:lvl>
    <w:lvl w:ilvl="3">
      <w:start w:val="1"/>
      <w:numFmt w:val="decimal"/>
      <w:lvlText w:val="%4."/>
      <w:lvlJc w:val="left"/>
      <w:pPr>
        <w:tabs>
          <w:tab w:val="num" w:pos="2454"/>
        </w:tabs>
        <w:ind w:left="2454" w:hanging="360"/>
      </w:pPr>
      <w:rPr>
        <w:rFonts w:hint="default"/>
      </w:rPr>
    </w:lvl>
    <w:lvl w:ilvl="4">
      <w:start w:val="1"/>
      <w:numFmt w:val="lowerLetter"/>
      <w:lvlText w:val="%5."/>
      <w:lvlJc w:val="left"/>
      <w:pPr>
        <w:tabs>
          <w:tab w:val="num" w:pos="3174"/>
        </w:tabs>
        <w:ind w:left="3174" w:hanging="360"/>
      </w:pPr>
      <w:rPr>
        <w:rFonts w:hint="default"/>
      </w:rPr>
    </w:lvl>
    <w:lvl w:ilvl="5">
      <w:start w:val="1"/>
      <w:numFmt w:val="lowerRoman"/>
      <w:lvlText w:val="%6."/>
      <w:lvlJc w:val="right"/>
      <w:pPr>
        <w:tabs>
          <w:tab w:val="num" w:pos="3894"/>
        </w:tabs>
        <w:ind w:left="3894" w:hanging="180"/>
      </w:pPr>
      <w:rPr>
        <w:rFonts w:hint="default"/>
      </w:rPr>
    </w:lvl>
    <w:lvl w:ilvl="6">
      <w:start w:val="1"/>
      <w:numFmt w:val="decimal"/>
      <w:lvlText w:val="%7."/>
      <w:lvlJc w:val="left"/>
      <w:pPr>
        <w:tabs>
          <w:tab w:val="num" w:pos="4614"/>
        </w:tabs>
        <w:ind w:left="4614" w:hanging="360"/>
      </w:pPr>
      <w:rPr>
        <w:rFonts w:hint="default"/>
      </w:rPr>
    </w:lvl>
    <w:lvl w:ilvl="7">
      <w:start w:val="1"/>
      <w:numFmt w:val="lowerLetter"/>
      <w:lvlText w:val="%8."/>
      <w:lvlJc w:val="left"/>
      <w:pPr>
        <w:tabs>
          <w:tab w:val="num" w:pos="5334"/>
        </w:tabs>
        <w:ind w:left="5334" w:hanging="360"/>
      </w:pPr>
      <w:rPr>
        <w:rFonts w:hint="default"/>
      </w:rPr>
    </w:lvl>
    <w:lvl w:ilvl="8">
      <w:start w:val="1"/>
      <w:numFmt w:val="lowerRoman"/>
      <w:lvlText w:val="%9."/>
      <w:lvlJc w:val="right"/>
      <w:pPr>
        <w:tabs>
          <w:tab w:val="num" w:pos="6054"/>
        </w:tabs>
        <w:ind w:left="6054" w:hanging="180"/>
      </w:pPr>
      <w:rPr>
        <w:rFonts w:hint="default"/>
      </w:rPr>
    </w:lvl>
  </w:abstractNum>
  <w:abstractNum w:abstractNumId="21" w15:restartNumberingAfterBreak="0">
    <w:nsid w:val="448441F9"/>
    <w:multiLevelType w:val="hybridMultilevel"/>
    <w:tmpl w:val="7E367062"/>
    <w:lvl w:ilvl="0" w:tplc="296A1A80">
      <w:start w:val="1"/>
      <w:numFmt w:val="bullet"/>
      <w:lvlText w:val=""/>
      <w:lvlJc w:val="left"/>
      <w:pPr>
        <w:ind w:left="786" w:hanging="360"/>
      </w:pPr>
      <w:rPr>
        <w:rFonts w:ascii="Wingdings" w:hAnsi="Wingdings" w:hint="default"/>
      </w:rPr>
    </w:lvl>
    <w:lvl w:ilvl="1" w:tplc="02F02B2A" w:tentative="1">
      <w:start w:val="1"/>
      <w:numFmt w:val="bullet"/>
      <w:lvlText w:val="o"/>
      <w:lvlJc w:val="left"/>
      <w:pPr>
        <w:ind w:left="1506" w:hanging="360"/>
      </w:pPr>
      <w:rPr>
        <w:rFonts w:ascii="Courier New" w:hAnsi="Courier New" w:cs="Courier New" w:hint="default"/>
      </w:rPr>
    </w:lvl>
    <w:lvl w:ilvl="2" w:tplc="551A347A" w:tentative="1">
      <w:start w:val="1"/>
      <w:numFmt w:val="bullet"/>
      <w:lvlText w:val=""/>
      <w:lvlJc w:val="left"/>
      <w:pPr>
        <w:ind w:left="2226" w:hanging="360"/>
      </w:pPr>
      <w:rPr>
        <w:rFonts w:ascii="Wingdings" w:hAnsi="Wingdings" w:hint="default"/>
      </w:rPr>
    </w:lvl>
    <w:lvl w:ilvl="3" w:tplc="8EEEC516" w:tentative="1">
      <w:start w:val="1"/>
      <w:numFmt w:val="bullet"/>
      <w:lvlText w:val=""/>
      <w:lvlJc w:val="left"/>
      <w:pPr>
        <w:ind w:left="2946" w:hanging="360"/>
      </w:pPr>
      <w:rPr>
        <w:rFonts w:ascii="Symbol" w:hAnsi="Symbol" w:hint="default"/>
      </w:rPr>
    </w:lvl>
    <w:lvl w:ilvl="4" w:tplc="62C474AC" w:tentative="1">
      <w:start w:val="1"/>
      <w:numFmt w:val="bullet"/>
      <w:lvlText w:val="o"/>
      <w:lvlJc w:val="left"/>
      <w:pPr>
        <w:ind w:left="3666" w:hanging="360"/>
      </w:pPr>
      <w:rPr>
        <w:rFonts w:ascii="Courier New" w:hAnsi="Courier New" w:cs="Courier New" w:hint="default"/>
      </w:rPr>
    </w:lvl>
    <w:lvl w:ilvl="5" w:tplc="7EB8F906" w:tentative="1">
      <w:start w:val="1"/>
      <w:numFmt w:val="bullet"/>
      <w:lvlText w:val=""/>
      <w:lvlJc w:val="left"/>
      <w:pPr>
        <w:ind w:left="4386" w:hanging="360"/>
      </w:pPr>
      <w:rPr>
        <w:rFonts w:ascii="Wingdings" w:hAnsi="Wingdings" w:hint="default"/>
      </w:rPr>
    </w:lvl>
    <w:lvl w:ilvl="6" w:tplc="F79CC492" w:tentative="1">
      <w:start w:val="1"/>
      <w:numFmt w:val="bullet"/>
      <w:lvlText w:val=""/>
      <w:lvlJc w:val="left"/>
      <w:pPr>
        <w:ind w:left="5106" w:hanging="360"/>
      </w:pPr>
      <w:rPr>
        <w:rFonts w:ascii="Symbol" w:hAnsi="Symbol" w:hint="default"/>
      </w:rPr>
    </w:lvl>
    <w:lvl w:ilvl="7" w:tplc="B04E27EC" w:tentative="1">
      <w:start w:val="1"/>
      <w:numFmt w:val="bullet"/>
      <w:lvlText w:val="o"/>
      <w:lvlJc w:val="left"/>
      <w:pPr>
        <w:ind w:left="5826" w:hanging="360"/>
      </w:pPr>
      <w:rPr>
        <w:rFonts w:ascii="Courier New" w:hAnsi="Courier New" w:cs="Courier New" w:hint="default"/>
      </w:rPr>
    </w:lvl>
    <w:lvl w:ilvl="8" w:tplc="014E7258" w:tentative="1">
      <w:start w:val="1"/>
      <w:numFmt w:val="bullet"/>
      <w:lvlText w:val=""/>
      <w:lvlJc w:val="left"/>
      <w:pPr>
        <w:ind w:left="6546" w:hanging="360"/>
      </w:pPr>
      <w:rPr>
        <w:rFonts w:ascii="Wingdings" w:hAnsi="Wingdings" w:hint="default"/>
      </w:rPr>
    </w:lvl>
  </w:abstractNum>
  <w:abstractNum w:abstractNumId="22" w15:restartNumberingAfterBreak="0">
    <w:nsid w:val="491D2451"/>
    <w:multiLevelType w:val="hybridMultilevel"/>
    <w:tmpl w:val="8D7C7B0E"/>
    <w:lvl w:ilvl="0" w:tplc="27A40F12">
      <w:start w:val="1"/>
      <w:numFmt w:val="decimal"/>
      <w:lvlText w:val="%1."/>
      <w:lvlJc w:val="left"/>
      <w:pPr>
        <w:ind w:left="720" w:hanging="360"/>
      </w:pPr>
      <w:rPr>
        <w:rFonts w:hint="default"/>
        <w:b w:val="0"/>
        <w:u w:val="none"/>
      </w:rPr>
    </w:lvl>
    <w:lvl w:ilvl="1" w:tplc="9FDAE0FC">
      <w:start w:val="1"/>
      <w:numFmt w:val="lowerLetter"/>
      <w:lvlText w:val="%2)"/>
      <w:lvlJc w:val="left"/>
      <w:pPr>
        <w:ind w:left="1440" w:hanging="360"/>
      </w:pPr>
      <w:rPr>
        <w:rFonts w:hint="default"/>
      </w:rPr>
    </w:lvl>
    <w:lvl w:ilvl="2" w:tplc="E638B210" w:tentative="1">
      <w:start w:val="1"/>
      <w:numFmt w:val="lowerRoman"/>
      <w:lvlText w:val="%3."/>
      <w:lvlJc w:val="right"/>
      <w:pPr>
        <w:ind w:left="2160" w:hanging="180"/>
      </w:pPr>
    </w:lvl>
    <w:lvl w:ilvl="3" w:tplc="C7127106" w:tentative="1">
      <w:start w:val="1"/>
      <w:numFmt w:val="decimal"/>
      <w:lvlText w:val="%4."/>
      <w:lvlJc w:val="left"/>
      <w:pPr>
        <w:ind w:left="2880" w:hanging="360"/>
      </w:pPr>
    </w:lvl>
    <w:lvl w:ilvl="4" w:tplc="7BEEEE2C" w:tentative="1">
      <w:start w:val="1"/>
      <w:numFmt w:val="lowerLetter"/>
      <w:lvlText w:val="%5."/>
      <w:lvlJc w:val="left"/>
      <w:pPr>
        <w:ind w:left="3600" w:hanging="360"/>
      </w:pPr>
    </w:lvl>
    <w:lvl w:ilvl="5" w:tplc="D826A166" w:tentative="1">
      <w:start w:val="1"/>
      <w:numFmt w:val="lowerRoman"/>
      <w:lvlText w:val="%6."/>
      <w:lvlJc w:val="right"/>
      <w:pPr>
        <w:ind w:left="4320" w:hanging="180"/>
      </w:pPr>
    </w:lvl>
    <w:lvl w:ilvl="6" w:tplc="751ADF90" w:tentative="1">
      <w:start w:val="1"/>
      <w:numFmt w:val="decimal"/>
      <w:lvlText w:val="%7."/>
      <w:lvlJc w:val="left"/>
      <w:pPr>
        <w:ind w:left="5040" w:hanging="360"/>
      </w:pPr>
    </w:lvl>
    <w:lvl w:ilvl="7" w:tplc="3E5234B2" w:tentative="1">
      <w:start w:val="1"/>
      <w:numFmt w:val="lowerLetter"/>
      <w:lvlText w:val="%8."/>
      <w:lvlJc w:val="left"/>
      <w:pPr>
        <w:ind w:left="5760" w:hanging="360"/>
      </w:pPr>
    </w:lvl>
    <w:lvl w:ilvl="8" w:tplc="FE7211CE" w:tentative="1">
      <w:start w:val="1"/>
      <w:numFmt w:val="lowerRoman"/>
      <w:lvlText w:val="%9."/>
      <w:lvlJc w:val="right"/>
      <w:pPr>
        <w:ind w:left="6480" w:hanging="180"/>
      </w:pPr>
    </w:lvl>
  </w:abstractNum>
  <w:abstractNum w:abstractNumId="23" w15:restartNumberingAfterBreak="0">
    <w:nsid w:val="49410594"/>
    <w:multiLevelType w:val="multilevel"/>
    <w:tmpl w:val="FDFC30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BE719B0"/>
    <w:multiLevelType w:val="multilevel"/>
    <w:tmpl w:val="4FDC1A1C"/>
    <w:lvl w:ilvl="0">
      <w:start w:val="1"/>
      <w:numFmt w:val="bullet"/>
      <w:lvlText w:val=""/>
      <w:lvlJc w:val="left"/>
      <w:pPr>
        <w:tabs>
          <w:tab w:val="num" w:pos="856"/>
        </w:tabs>
        <w:ind w:left="856" w:hanging="360"/>
      </w:pPr>
      <w:rPr>
        <w:rFonts w:ascii="Symbol" w:hAnsi="Symbol" w:hint="default"/>
      </w:rPr>
    </w:lvl>
    <w:lvl w:ilvl="1">
      <w:start w:val="1"/>
      <w:numFmt w:val="bullet"/>
      <w:lvlText w:val=""/>
      <w:lvlJc w:val="left"/>
      <w:pPr>
        <w:tabs>
          <w:tab w:val="num" w:pos="1576"/>
        </w:tabs>
        <w:ind w:left="1576" w:hanging="360"/>
      </w:pPr>
      <w:rPr>
        <w:rFonts w:ascii="Wingdings" w:hAnsi="Wingdings"/>
      </w:rPr>
    </w:lvl>
    <w:lvl w:ilvl="2">
      <w:start w:val="1"/>
      <w:numFmt w:val="lowerRoman"/>
      <w:lvlText w:val="%3."/>
      <w:lvlJc w:val="left"/>
      <w:pPr>
        <w:tabs>
          <w:tab w:val="num" w:pos="2296"/>
        </w:tabs>
        <w:ind w:left="2296" w:hanging="180"/>
      </w:pPr>
    </w:lvl>
    <w:lvl w:ilvl="3">
      <w:start w:val="1"/>
      <w:numFmt w:val="decimal"/>
      <w:lvlText w:val="%4."/>
      <w:lvlJc w:val="left"/>
      <w:pPr>
        <w:tabs>
          <w:tab w:val="num" w:pos="3016"/>
        </w:tabs>
        <w:ind w:left="3016" w:hanging="360"/>
      </w:pPr>
    </w:lvl>
    <w:lvl w:ilvl="4">
      <w:start w:val="1"/>
      <w:numFmt w:val="lowerLetter"/>
      <w:lvlText w:val="%5."/>
      <w:lvlJc w:val="left"/>
      <w:pPr>
        <w:tabs>
          <w:tab w:val="num" w:pos="3736"/>
        </w:tabs>
        <w:ind w:left="3736" w:hanging="360"/>
      </w:pPr>
    </w:lvl>
    <w:lvl w:ilvl="5">
      <w:start w:val="1"/>
      <w:numFmt w:val="lowerRoman"/>
      <w:lvlText w:val="%6."/>
      <w:lvlJc w:val="left"/>
      <w:pPr>
        <w:tabs>
          <w:tab w:val="num" w:pos="4456"/>
        </w:tabs>
        <w:ind w:left="4456" w:hanging="180"/>
      </w:pPr>
    </w:lvl>
    <w:lvl w:ilvl="6">
      <w:start w:val="1"/>
      <w:numFmt w:val="decimal"/>
      <w:lvlText w:val="%7."/>
      <w:lvlJc w:val="left"/>
      <w:pPr>
        <w:tabs>
          <w:tab w:val="num" w:pos="5176"/>
        </w:tabs>
        <w:ind w:left="5176" w:hanging="360"/>
      </w:pPr>
    </w:lvl>
    <w:lvl w:ilvl="7">
      <w:start w:val="1"/>
      <w:numFmt w:val="lowerLetter"/>
      <w:lvlText w:val="%8."/>
      <w:lvlJc w:val="left"/>
      <w:pPr>
        <w:tabs>
          <w:tab w:val="num" w:pos="5896"/>
        </w:tabs>
        <w:ind w:left="5896" w:hanging="360"/>
      </w:pPr>
    </w:lvl>
    <w:lvl w:ilvl="8">
      <w:start w:val="1"/>
      <w:numFmt w:val="lowerRoman"/>
      <w:lvlText w:val="%9."/>
      <w:lvlJc w:val="left"/>
      <w:pPr>
        <w:tabs>
          <w:tab w:val="num" w:pos="6616"/>
        </w:tabs>
        <w:ind w:left="6616" w:hanging="180"/>
      </w:pPr>
    </w:lvl>
  </w:abstractNum>
  <w:abstractNum w:abstractNumId="25" w15:restartNumberingAfterBreak="0">
    <w:nsid w:val="4FAB213A"/>
    <w:multiLevelType w:val="hybridMultilevel"/>
    <w:tmpl w:val="114CFFA6"/>
    <w:lvl w:ilvl="0" w:tplc="66A2CEE0">
      <w:start w:val="1"/>
      <w:numFmt w:val="lowerLetter"/>
      <w:lvlText w:val="%1)"/>
      <w:lvlJc w:val="left"/>
      <w:pPr>
        <w:ind w:left="360" w:hanging="360"/>
      </w:pPr>
    </w:lvl>
    <w:lvl w:ilvl="1" w:tplc="05805008" w:tentative="1">
      <w:start w:val="1"/>
      <w:numFmt w:val="lowerLetter"/>
      <w:lvlText w:val="%2."/>
      <w:lvlJc w:val="left"/>
      <w:pPr>
        <w:ind w:left="1080" w:hanging="360"/>
      </w:pPr>
    </w:lvl>
    <w:lvl w:ilvl="2" w:tplc="96F852EE" w:tentative="1">
      <w:start w:val="1"/>
      <w:numFmt w:val="lowerRoman"/>
      <w:lvlText w:val="%3."/>
      <w:lvlJc w:val="right"/>
      <w:pPr>
        <w:ind w:left="1800" w:hanging="180"/>
      </w:pPr>
    </w:lvl>
    <w:lvl w:ilvl="3" w:tplc="DB3E91B6" w:tentative="1">
      <w:start w:val="1"/>
      <w:numFmt w:val="decimal"/>
      <w:lvlText w:val="%4."/>
      <w:lvlJc w:val="left"/>
      <w:pPr>
        <w:ind w:left="2520" w:hanging="360"/>
      </w:pPr>
    </w:lvl>
    <w:lvl w:ilvl="4" w:tplc="59E8869A" w:tentative="1">
      <w:start w:val="1"/>
      <w:numFmt w:val="lowerLetter"/>
      <w:lvlText w:val="%5."/>
      <w:lvlJc w:val="left"/>
      <w:pPr>
        <w:ind w:left="3240" w:hanging="360"/>
      </w:pPr>
    </w:lvl>
    <w:lvl w:ilvl="5" w:tplc="55786358" w:tentative="1">
      <w:start w:val="1"/>
      <w:numFmt w:val="lowerRoman"/>
      <w:lvlText w:val="%6."/>
      <w:lvlJc w:val="right"/>
      <w:pPr>
        <w:ind w:left="3960" w:hanging="180"/>
      </w:pPr>
    </w:lvl>
    <w:lvl w:ilvl="6" w:tplc="C45EF096" w:tentative="1">
      <w:start w:val="1"/>
      <w:numFmt w:val="decimal"/>
      <w:lvlText w:val="%7."/>
      <w:lvlJc w:val="left"/>
      <w:pPr>
        <w:ind w:left="4680" w:hanging="360"/>
      </w:pPr>
    </w:lvl>
    <w:lvl w:ilvl="7" w:tplc="64FA47BE" w:tentative="1">
      <w:start w:val="1"/>
      <w:numFmt w:val="lowerLetter"/>
      <w:lvlText w:val="%8."/>
      <w:lvlJc w:val="left"/>
      <w:pPr>
        <w:ind w:left="5400" w:hanging="360"/>
      </w:pPr>
    </w:lvl>
    <w:lvl w:ilvl="8" w:tplc="A2BA66BA" w:tentative="1">
      <w:start w:val="1"/>
      <w:numFmt w:val="lowerRoman"/>
      <w:lvlText w:val="%9."/>
      <w:lvlJc w:val="right"/>
      <w:pPr>
        <w:ind w:left="6120" w:hanging="180"/>
      </w:pPr>
    </w:lvl>
  </w:abstractNum>
  <w:abstractNum w:abstractNumId="26" w15:restartNumberingAfterBreak="0">
    <w:nsid w:val="535C43D1"/>
    <w:multiLevelType w:val="hybridMultilevel"/>
    <w:tmpl w:val="B6149BC4"/>
    <w:lvl w:ilvl="0" w:tplc="8D044B68">
      <w:start w:val="1"/>
      <w:numFmt w:val="bullet"/>
      <w:lvlText w:val=""/>
      <w:lvlJc w:val="left"/>
      <w:pPr>
        <w:ind w:left="786" w:hanging="360"/>
      </w:pPr>
      <w:rPr>
        <w:rFonts w:ascii="Wingdings" w:hAnsi="Wingdings" w:hint="default"/>
      </w:rPr>
    </w:lvl>
    <w:lvl w:ilvl="1" w:tplc="559A6B7E" w:tentative="1">
      <w:start w:val="1"/>
      <w:numFmt w:val="bullet"/>
      <w:lvlText w:val="o"/>
      <w:lvlJc w:val="left"/>
      <w:pPr>
        <w:ind w:left="1506" w:hanging="360"/>
      </w:pPr>
      <w:rPr>
        <w:rFonts w:ascii="Courier New" w:hAnsi="Courier New" w:cs="Courier New" w:hint="default"/>
      </w:rPr>
    </w:lvl>
    <w:lvl w:ilvl="2" w:tplc="265ABEE4" w:tentative="1">
      <w:start w:val="1"/>
      <w:numFmt w:val="bullet"/>
      <w:lvlText w:val=""/>
      <w:lvlJc w:val="left"/>
      <w:pPr>
        <w:ind w:left="2226" w:hanging="360"/>
      </w:pPr>
      <w:rPr>
        <w:rFonts w:ascii="Wingdings" w:hAnsi="Wingdings" w:hint="default"/>
      </w:rPr>
    </w:lvl>
    <w:lvl w:ilvl="3" w:tplc="B12459EA" w:tentative="1">
      <w:start w:val="1"/>
      <w:numFmt w:val="bullet"/>
      <w:lvlText w:val=""/>
      <w:lvlJc w:val="left"/>
      <w:pPr>
        <w:ind w:left="2946" w:hanging="360"/>
      </w:pPr>
      <w:rPr>
        <w:rFonts w:ascii="Symbol" w:hAnsi="Symbol" w:hint="default"/>
      </w:rPr>
    </w:lvl>
    <w:lvl w:ilvl="4" w:tplc="F8264CD0" w:tentative="1">
      <w:start w:val="1"/>
      <w:numFmt w:val="bullet"/>
      <w:lvlText w:val="o"/>
      <w:lvlJc w:val="left"/>
      <w:pPr>
        <w:ind w:left="3666" w:hanging="360"/>
      </w:pPr>
      <w:rPr>
        <w:rFonts w:ascii="Courier New" w:hAnsi="Courier New" w:cs="Courier New" w:hint="default"/>
      </w:rPr>
    </w:lvl>
    <w:lvl w:ilvl="5" w:tplc="4EC06C06" w:tentative="1">
      <w:start w:val="1"/>
      <w:numFmt w:val="bullet"/>
      <w:lvlText w:val=""/>
      <w:lvlJc w:val="left"/>
      <w:pPr>
        <w:ind w:left="4386" w:hanging="360"/>
      </w:pPr>
      <w:rPr>
        <w:rFonts w:ascii="Wingdings" w:hAnsi="Wingdings" w:hint="default"/>
      </w:rPr>
    </w:lvl>
    <w:lvl w:ilvl="6" w:tplc="8B941C5E" w:tentative="1">
      <w:start w:val="1"/>
      <w:numFmt w:val="bullet"/>
      <w:lvlText w:val=""/>
      <w:lvlJc w:val="left"/>
      <w:pPr>
        <w:ind w:left="5106" w:hanging="360"/>
      </w:pPr>
      <w:rPr>
        <w:rFonts w:ascii="Symbol" w:hAnsi="Symbol" w:hint="default"/>
      </w:rPr>
    </w:lvl>
    <w:lvl w:ilvl="7" w:tplc="BFE89AC8" w:tentative="1">
      <w:start w:val="1"/>
      <w:numFmt w:val="bullet"/>
      <w:lvlText w:val="o"/>
      <w:lvlJc w:val="left"/>
      <w:pPr>
        <w:ind w:left="5826" w:hanging="360"/>
      </w:pPr>
      <w:rPr>
        <w:rFonts w:ascii="Courier New" w:hAnsi="Courier New" w:cs="Courier New" w:hint="default"/>
      </w:rPr>
    </w:lvl>
    <w:lvl w:ilvl="8" w:tplc="52D2B308" w:tentative="1">
      <w:start w:val="1"/>
      <w:numFmt w:val="bullet"/>
      <w:lvlText w:val=""/>
      <w:lvlJc w:val="left"/>
      <w:pPr>
        <w:ind w:left="6546" w:hanging="360"/>
      </w:pPr>
      <w:rPr>
        <w:rFonts w:ascii="Wingdings" w:hAnsi="Wingdings" w:hint="default"/>
      </w:rPr>
    </w:lvl>
  </w:abstractNum>
  <w:abstractNum w:abstractNumId="27" w15:restartNumberingAfterBreak="0">
    <w:nsid w:val="58395C29"/>
    <w:multiLevelType w:val="multilevel"/>
    <w:tmpl w:val="A50E84B6"/>
    <w:lvl w:ilvl="0">
      <w:start w:val="1"/>
      <w:numFmt w:val="decimal"/>
      <w:lvlText w:val="%1."/>
      <w:lvlJc w:val="left"/>
      <w:pPr>
        <w:ind w:left="360" w:hanging="360"/>
      </w:pPr>
      <w:rPr>
        <w:rFonts w:hint="default"/>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90A1EF3"/>
    <w:multiLevelType w:val="hybridMultilevel"/>
    <w:tmpl w:val="F806BFD0"/>
    <w:lvl w:ilvl="0" w:tplc="04050005">
      <w:start w:val="1"/>
      <w:numFmt w:val="bullet"/>
      <w:lvlText w:val=""/>
      <w:lvlJc w:val="left"/>
      <w:pPr>
        <w:tabs>
          <w:tab w:val="num" w:pos="360"/>
        </w:tabs>
        <w:ind w:left="360" w:hanging="360"/>
      </w:pPr>
      <w:rPr>
        <w:rFonts w:ascii="Symbol" w:hAnsi="Symbol" w:cs="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cs="Wingdings" w:hint="default"/>
      </w:rPr>
    </w:lvl>
    <w:lvl w:ilvl="3" w:tplc="04050001" w:tentative="1">
      <w:start w:val="1"/>
      <w:numFmt w:val="bullet"/>
      <w:lvlText w:val=""/>
      <w:lvlJc w:val="left"/>
      <w:pPr>
        <w:tabs>
          <w:tab w:val="num" w:pos="2520"/>
        </w:tabs>
        <w:ind w:left="2520" w:hanging="360"/>
      </w:pPr>
      <w:rPr>
        <w:rFonts w:ascii="Symbol" w:hAnsi="Symbol" w:cs="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cs="Wingdings" w:hint="default"/>
      </w:rPr>
    </w:lvl>
    <w:lvl w:ilvl="6" w:tplc="04050001" w:tentative="1">
      <w:start w:val="1"/>
      <w:numFmt w:val="bullet"/>
      <w:lvlText w:val=""/>
      <w:lvlJc w:val="left"/>
      <w:pPr>
        <w:tabs>
          <w:tab w:val="num" w:pos="4680"/>
        </w:tabs>
        <w:ind w:left="4680" w:hanging="360"/>
      </w:pPr>
      <w:rPr>
        <w:rFonts w:ascii="Symbol" w:hAnsi="Symbol" w:cs="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5D8C1460"/>
    <w:multiLevelType w:val="hybridMultilevel"/>
    <w:tmpl w:val="9EFCCD50"/>
    <w:lvl w:ilvl="0" w:tplc="87E27FE4">
      <w:start w:val="1"/>
      <w:numFmt w:val="bullet"/>
      <w:lvlText w:val=""/>
      <w:lvlJc w:val="left"/>
      <w:pPr>
        <w:ind w:left="2106" w:hanging="360"/>
      </w:pPr>
      <w:rPr>
        <w:rFonts w:ascii="Symbol" w:hAnsi="Symbol" w:hint="default"/>
      </w:rPr>
    </w:lvl>
    <w:lvl w:ilvl="1" w:tplc="E2C07A7A" w:tentative="1">
      <w:start w:val="1"/>
      <w:numFmt w:val="bullet"/>
      <w:lvlText w:val="o"/>
      <w:lvlJc w:val="left"/>
      <w:pPr>
        <w:ind w:left="2826" w:hanging="360"/>
      </w:pPr>
      <w:rPr>
        <w:rFonts w:ascii="Courier New" w:hAnsi="Courier New" w:cs="Courier New" w:hint="default"/>
      </w:rPr>
    </w:lvl>
    <w:lvl w:ilvl="2" w:tplc="359C25CE" w:tentative="1">
      <w:start w:val="1"/>
      <w:numFmt w:val="bullet"/>
      <w:lvlText w:val=""/>
      <w:lvlJc w:val="left"/>
      <w:pPr>
        <w:ind w:left="3546" w:hanging="360"/>
      </w:pPr>
      <w:rPr>
        <w:rFonts w:ascii="Wingdings" w:hAnsi="Wingdings" w:hint="default"/>
      </w:rPr>
    </w:lvl>
    <w:lvl w:ilvl="3" w:tplc="C0B46FF6" w:tentative="1">
      <w:start w:val="1"/>
      <w:numFmt w:val="bullet"/>
      <w:lvlText w:val=""/>
      <w:lvlJc w:val="left"/>
      <w:pPr>
        <w:ind w:left="4266" w:hanging="360"/>
      </w:pPr>
      <w:rPr>
        <w:rFonts w:ascii="Symbol" w:hAnsi="Symbol" w:hint="default"/>
      </w:rPr>
    </w:lvl>
    <w:lvl w:ilvl="4" w:tplc="8F982D5C" w:tentative="1">
      <w:start w:val="1"/>
      <w:numFmt w:val="bullet"/>
      <w:lvlText w:val="o"/>
      <w:lvlJc w:val="left"/>
      <w:pPr>
        <w:ind w:left="4986" w:hanging="360"/>
      </w:pPr>
      <w:rPr>
        <w:rFonts w:ascii="Courier New" w:hAnsi="Courier New" w:cs="Courier New" w:hint="default"/>
      </w:rPr>
    </w:lvl>
    <w:lvl w:ilvl="5" w:tplc="ACEEDA30" w:tentative="1">
      <w:start w:val="1"/>
      <w:numFmt w:val="bullet"/>
      <w:lvlText w:val=""/>
      <w:lvlJc w:val="left"/>
      <w:pPr>
        <w:ind w:left="5706" w:hanging="360"/>
      </w:pPr>
      <w:rPr>
        <w:rFonts w:ascii="Wingdings" w:hAnsi="Wingdings" w:hint="default"/>
      </w:rPr>
    </w:lvl>
    <w:lvl w:ilvl="6" w:tplc="03AC1AEC" w:tentative="1">
      <w:start w:val="1"/>
      <w:numFmt w:val="bullet"/>
      <w:lvlText w:val=""/>
      <w:lvlJc w:val="left"/>
      <w:pPr>
        <w:ind w:left="6426" w:hanging="360"/>
      </w:pPr>
      <w:rPr>
        <w:rFonts w:ascii="Symbol" w:hAnsi="Symbol" w:hint="default"/>
      </w:rPr>
    </w:lvl>
    <w:lvl w:ilvl="7" w:tplc="4356BE92" w:tentative="1">
      <w:start w:val="1"/>
      <w:numFmt w:val="bullet"/>
      <w:lvlText w:val="o"/>
      <w:lvlJc w:val="left"/>
      <w:pPr>
        <w:ind w:left="7146" w:hanging="360"/>
      </w:pPr>
      <w:rPr>
        <w:rFonts w:ascii="Courier New" w:hAnsi="Courier New" w:cs="Courier New" w:hint="default"/>
      </w:rPr>
    </w:lvl>
    <w:lvl w:ilvl="8" w:tplc="6C5EED16" w:tentative="1">
      <w:start w:val="1"/>
      <w:numFmt w:val="bullet"/>
      <w:lvlText w:val=""/>
      <w:lvlJc w:val="left"/>
      <w:pPr>
        <w:ind w:left="7866" w:hanging="360"/>
      </w:pPr>
      <w:rPr>
        <w:rFonts w:ascii="Wingdings" w:hAnsi="Wingdings" w:hint="default"/>
      </w:rPr>
    </w:lvl>
  </w:abstractNum>
  <w:abstractNum w:abstractNumId="30" w15:restartNumberingAfterBreak="0">
    <w:nsid w:val="615377C3"/>
    <w:multiLevelType w:val="hybridMultilevel"/>
    <w:tmpl w:val="66461700"/>
    <w:lvl w:ilvl="0" w:tplc="D85E4428">
      <w:start w:val="1"/>
      <w:numFmt w:val="bullet"/>
      <w:lvlText w:val=""/>
      <w:lvlJc w:val="left"/>
      <w:pPr>
        <w:tabs>
          <w:tab w:val="num" w:pos="360"/>
        </w:tabs>
        <w:ind w:left="360" w:hanging="360"/>
      </w:pPr>
      <w:rPr>
        <w:rFonts w:ascii="Symbol" w:hAnsi="Symbol" w:cs="Symbol" w:hint="default"/>
      </w:rPr>
    </w:lvl>
    <w:lvl w:ilvl="1" w:tplc="054205D2" w:tentative="1">
      <w:start w:val="1"/>
      <w:numFmt w:val="bullet"/>
      <w:lvlText w:val="o"/>
      <w:lvlJc w:val="left"/>
      <w:pPr>
        <w:tabs>
          <w:tab w:val="num" w:pos="1080"/>
        </w:tabs>
        <w:ind w:left="1080" w:hanging="360"/>
      </w:pPr>
      <w:rPr>
        <w:rFonts w:ascii="Courier New" w:hAnsi="Courier New" w:cs="Courier New" w:hint="default"/>
      </w:rPr>
    </w:lvl>
    <w:lvl w:ilvl="2" w:tplc="A304481A" w:tentative="1">
      <w:start w:val="1"/>
      <w:numFmt w:val="bullet"/>
      <w:lvlText w:val=""/>
      <w:lvlJc w:val="left"/>
      <w:pPr>
        <w:tabs>
          <w:tab w:val="num" w:pos="1800"/>
        </w:tabs>
        <w:ind w:left="1800" w:hanging="360"/>
      </w:pPr>
      <w:rPr>
        <w:rFonts w:ascii="Wingdings" w:hAnsi="Wingdings" w:cs="Wingdings" w:hint="default"/>
      </w:rPr>
    </w:lvl>
    <w:lvl w:ilvl="3" w:tplc="8B9EBF68" w:tentative="1">
      <w:start w:val="1"/>
      <w:numFmt w:val="bullet"/>
      <w:lvlText w:val=""/>
      <w:lvlJc w:val="left"/>
      <w:pPr>
        <w:tabs>
          <w:tab w:val="num" w:pos="2520"/>
        </w:tabs>
        <w:ind w:left="2520" w:hanging="360"/>
      </w:pPr>
      <w:rPr>
        <w:rFonts w:ascii="Symbol" w:hAnsi="Symbol" w:cs="Symbol" w:hint="default"/>
      </w:rPr>
    </w:lvl>
    <w:lvl w:ilvl="4" w:tplc="8294F970" w:tentative="1">
      <w:start w:val="1"/>
      <w:numFmt w:val="bullet"/>
      <w:lvlText w:val="o"/>
      <w:lvlJc w:val="left"/>
      <w:pPr>
        <w:tabs>
          <w:tab w:val="num" w:pos="3240"/>
        </w:tabs>
        <w:ind w:left="3240" w:hanging="360"/>
      </w:pPr>
      <w:rPr>
        <w:rFonts w:ascii="Courier New" w:hAnsi="Courier New" w:cs="Courier New" w:hint="default"/>
      </w:rPr>
    </w:lvl>
    <w:lvl w:ilvl="5" w:tplc="EDC40C7E" w:tentative="1">
      <w:start w:val="1"/>
      <w:numFmt w:val="bullet"/>
      <w:lvlText w:val=""/>
      <w:lvlJc w:val="left"/>
      <w:pPr>
        <w:tabs>
          <w:tab w:val="num" w:pos="3960"/>
        </w:tabs>
        <w:ind w:left="3960" w:hanging="360"/>
      </w:pPr>
      <w:rPr>
        <w:rFonts w:ascii="Wingdings" w:hAnsi="Wingdings" w:cs="Wingdings" w:hint="default"/>
      </w:rPr>
    </w:lvl>
    <w:lvl w:ilvl="6" w:tplc="B93CB206" w:tentative="1">
      <w:start w:val="1"/>
      <w:numFmt w:val="bullet"/>
      <w:lvlText w:val=""/>
      <w:lvlJc w:val="left"/>
      <w:pPr>
        <w:tabs>
          <w:tab w:val="num" w:pos="4680"/>
        </w:tabs>
        <w:ind w:left="4680" w:hanging="360"/>
      </w:pPr>
      <w:rPr>
        <w:rFonts w:ascii="Symbol" w:hAnsi="Symbol" w:cs="Symbol" w:hint="default"/>
      </w:rPr>
    </w:lvl>
    <w:lvl w:ilvl="7" w:tplc="3F983BD0" w:tentative="1">
      <w:start w:val="1"/>
      <w:numFmt w:val="bullet"/>
      <w:lvlText w:val="o"/>
      <w:lvlJc w:val="left"/>
      <w:pPr>
        <w:tabs>
          <w:tab w:val="num" w:pos="5400"/>
        </w:tabs>
        <w:ind w:left="5400" w:hanging="360"/>
      </w:pPr>
      <w:rPr>
        <w:rFonts w:ascii="Courier New" w:hAnsi="Courier New" w:cs="Courier New" w:hint="default"/>
      </w:rPr>
    </w:lvl>
    <w:lvl w:ilvl="8" w:tplc="212ACE94" w:tentative="1">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627F6DEA"/>
    <w:multiLevelType w:val="multilevel"/>
    <w:tmpl w:val="D6DE850E"/>
    <w:lvl w:ilvl="0">
      <w:start w:val="7"/>
      <w:numFmt w:val="decimal"/>
      <w:lvlText w:val="%1."/>
      <w:lvlJc w:val="left"/>
      <w:pPr>
        <w:ind w:left="360" w:hanging="360"/>
      </w:pPr>
      <w:rPr>
        <w:rFonts w:hint="default"/>
        <w:b/>
      </w:rPr>
    </w:lvl>
    <w:lvl w:ilvl="1">
      <w:start w:val="1"/>
      <w:numFmt w:val="decimal"/>
      <w:lvlText w:val="%1.%2."/>
      <w:lvlJc w:val="left"/>
      <w:pPr>
        <w:ind w:left="1071" w:hanging="360"/>
      </w:pPr>
      <w:rPr>
        <w:rFonts w:hint="default"/>
        <w:color w:val="auto"/>
      </w:rPr>
    </w:lvl>
    <w:lvl w:ilvl="2">
      <w:start w:val="1"/>
      <w:numFmt w:val="decimal"/>
      <w:lvlText w:val="%1.%2.%3."/>
      <w:lvlJc w:val="left"/>
      <w:pPr>
        <w:ind w:left="2280"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15:restartNumberingAfterBreak="0">
    <w:nsid w:val="647B19BB"/>
    <w:multiLevelType w:val="hybridMultilevel"/>
    <w:tmpl w:val="83DCF6A6"/>
    <w:name w:val="WW8Num19422"/>
    <w:lvl w:ilvl="0" w:tplc="04050001">
      <w:start w:val="1"/>
      <w:numFmt w:val="upp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3" w15:restartNumberingAfterBreak="0">
    <w:nsid w:val="74CB5D73"/>
    <w:multiLevelType w:val="hybridMultilevel"/>
    <w:tmpl w:val="B72E069A"/>
    <w:lvl w:ilvl="0" w:tplc="2DAC8154">
      <w:start w:val="1"/>
      <w:numFmt w:val="upperLetter"/>
      <w:pStyle w:val="Sekce"/>
      <w:lvlText w:val="%1."/>
      <w:lvlJc w:val="left"/>
      <w:pPr>
        <w:tabs>
          <w:tab w:val="num" w:pos="360"/>
        </w:tabs>
        <w:ind w:left="360" w:hanging="360"/>
      </w:pPr>
      <w:rPr>
        <w:rFonts w:ascii="Arial" w:hAnsi="Arial" w:hint="default"/>
        <w:b/>
        <w:i w:val="0"/>
        <w:sz w:val="20"/>
        <w:szCs w:val="20"/>
      </w:rPr>
    </w:lvl>
    <w:lvl w:ilvl="1" w:tplc="1B9CA51E">
      <w:start w:val="1"/>
      <w:numFmt w:val="lowerLetter"/>
      <w:lvlText w:val="%2."/>
      <w:lvlJc w:val="left"/>
      <w:pPr>
        <w:tabs>
          <w:tab w:val="num" w:pos="1080"/>
        </w:tabs>
        <w:ind w:left="1080" w:hanging="360"/>
      </w:pPr>
    </w:lvl>
    <w:lvl w:ilvl="2" w:tplc="EE20C414">
      <w:start w:val="1"/>
      <w:numFmt w:val="lowerRoman"/>
      <w:lvlText w:val="%3."/>
      <w:lvlJc w:val="right"/>
      <w:pPr>
        <w:tabs>
          <w:tab w:val="num" w:pos="1800"/>
        </w:tabs>
        <w:ind w:left="1800" w:hanging="180"/>
      </w:pPr>
    </w:lvl>
    <w:lvl w:ilvl="3" w:tplc="B694C304" w:tentative="1">
      <w:start w:val="1"/>
      <w:numFmt w:val="decimal"/>
      <w:lvlText w:val="%4."/>
      <w:lvlJc w:val="left"/>
      <w:pPr>
        <w:tabs>
          <w:tab w:val="num" w:pos="2520"/>
        </w:tabs>
        <w:ind w:left="2520" w:hanging="360"/>
      </w:pPr>
    </w:lvl>
    <w:lvl w:ilvl="4" w:tplc="FDAAF52A" w:tentative="1">
      <w:start w:val="1"/>
      <w:numFmt w:val="lowerLetter"/>
      <w:lvlText w:val="%5."/>
      <w:lvlJc w:val="left"/>
      <w:pPr>
        <w:tabs>
          <w:tab w:val="num" w:pos="3240"/>
        </w:tabs>
        <w:ind w:left="3240" w:hanging="360"/>
      </w:pPr>
    </w:lvl>
    <w:lvl w:ilvl="5" w:tplc="F0B63BBA" w:tentative="1">
      <w:start w:val="1"/>
      <w:numFmt w:val="lowerRoman"/>
      <w:lvlText w:val="%6."/>
      <w:lvlJc w:val="right"/>
      <w:pPr>
        <w:tabs>
          <w:tab w:val="num" w:pos="3960"/>
        </w:tabs>
        <w:ind w:left="3960" w:hanging="180"/>
      </w:pPr>
    </w:lvl>
    <w:lvl w:ilvl="6" w:tplc="E0CCAD22" w:tentative="1">
      <w:start w:val="1"/>
      <w:numFmt w:val="decimal"/>
      <w:lvlText w:val="%7."/>
      <w:lvlJc w:val="left"/>
      <w:pPr>
        <w:tabs>
          <w:tab w:val="num" w:pos="4680"/>
        </w:tabs>
        <w:ind w:left="4680" w:hanging="360"/>
      </w:pPr>
    </w:lvl>
    <w:lvl w:ilvl="7" w:tplc="826E1AAC" w:tentative="1">
      <w:start w:val="1"/>
      <w:numFmt w:val="lowerLetter"/>
      <w:lvlText w:val="%8."/>
      <w:lvlJc w:val="left"/>
      <w:pPr>
        <w:tabs>
          <w:tab w:val="num" w:pos="5400"/>
        </w:tabs>
        <w:ind w:left="5400" w:hanging="360"/>
      </w:pPr>
    </w:lvl>
    <w:lvl w:ilvl="8" w:tplc="89589276" w:tentative="1">
      <w:start w:val="1"/>
      <w:numFmt w:val="lowerRoman"/>
      <w:lvlText w:val="%9."/>
      <w:lvlJc w:val="right"/>
      <w:pPr>
        <w:tabs>
          <w:tab w:val="num" w:pos="6120"/>
        </w:tabs>
        <w:ind w:left="6120" w:hanging="180"/>
      </w:pPr>
    </w:lvl>
  </w:abstractNum>
  <w:abstractNum w:abstractNumId="34" w15:restartNumberingAfterBreak="0">
    <w:nsid w:val="79FB534A"/>
    <w:multiLevelType w:val="hybridMultilevel"/>
    <w:tmpl w:val="18168076"/>
    <w:lvl w:ilvl="0" w:tplc="44061F9C">
      <w:start w:val="1"/>
      <w:numFmt w:val="bullet"/>
      <w:lvlText w:val=""/>
      <w:lvlJc w:val="left"/>
      <w:pPr>
        <w:ind w:left="786" w:hanging="360"/>
      </w:pPr>
      <w:rPr>
        <w:rFonts w:ascii="Wingdings" w:hAnsi="Wingdings" w:hint="default"/>
      </w:rPr>
    </w:lvl>
    <w:lvl w:ilvl="1" w:tplc="1C6A7CC8" w:tentative="1">
      <w:start w:val="1"/>
      <w:numFmt w:val="bullet"/>
      <w:lvlText w:val="o"/>
      <w:lvlJc w:val="left"/>
      <w:pPr>
        <w:ind w:left="1506" w:hanging="360"/>
      </w:pPr>
      <w:rPr>
        <w:rFonts w:ascii="Courier New" w:hAnsi="Courier New" w:cs="Courier New" w:hint="default"/>
      </w:rPr>
    </w:lvl>
    <w:lvl w:ilvl="2" w:tplc="8FD8CDF2" w:tentative="1">
      <w:start w:val="1"/>
      <w:numFmt w:val="bullet"/>
      <w:lvlText w:val=""/>
      <w:lvlJc w:val="left"/>
      <w:pPr>
        <w:ind w:left="2226" w:hanging="360"/>
      </w:pPr>
      <w:rPr>
        <w:rFonts w:ascii="Wingdings" w:hAnsi="Wingdings" w:hint="default"/>
      </w:rPr>
    </w:lvl>
    <w:lvl w:ilvl="3" w:tplc="6360EB9A" w:tentative="1">
      <w:start w:val="1"/>
      <w:numFmt w:val="bullet"/>
      <w:lvlText w:val=""/>
      <w:lvlJc w:val="left"/>
      <w:pPr>
        <w:ind w:left="2946" w:hanging="360"/>
      </w:pPr>
      <w:rPr>
        <w:rFonts w:ascii="Symbol" w:hAnsi="Symbol" w:hint="default"/>
      </w:rPr>
    </w:lvl>
    <w:lvl w:ilvl="4" w:tplc="0BC85776" w:tentative="1">
      <w:start w:val="1"/>
      <w:numFmt w:val="bullet"/>
      <w:lvlText w:val="o"/>
      <w:lvlJc w:val="left"/>
      <w:pPr>
        <w:ind w:left="3666" w:hanging="360"/>
      </w:pPr>
      <w:rPr>
        <w:rFonts w:ascii="Courier New" w:hAnsi="Courier New" w:cs="Courier New" w:hint="default"/>
      </w:rPr>
    </w:lvl>
    <w:lvl w:ilvl="5" w:tplc="E366570E" w:tentative="1">
      <w:start w:val="1"/>
      <w:numFmt w:val="bullet"/>
      <w:lvlText w:val=""/>
      <w:lvlJc w:val="left"/>
      <w:pPr>
        <w:ind w:left="4386" w:hanging="360"/>
      </w:pPr>
      <w:rPr>
        <w:rFonts w:ascii="Wingdings" w:hAnsi="Wingdings" w:hint="default"/>
      </w:rPr>
    </w:lvl>
    <w:lvl w:ilvl="6" w:tplc="15965A90" w:tentative="1">
      <w:start w:val="1"/>
      <w:numFmt w:val="bullet"/>
      <w:lvlText w:val=""/>
      <w:lvlJc w:val="left"/>
      <w:pPr>
        <w:ind w:left="5106" w:hanging="360"/>
      </w:pPr>
      <w:rPr>
        <w:rFonts w:ascii="Symbol" w:hAnsi="Symbol" w:hint="default"/>
      </w:rPr>
    </w:lvl>
    <w:lvl w:ilvl="7" w:tplc="C9AA2C56" w:tentative="1">
      <w:start w:val="1"/>
      <w:numFmt w:val="bullet"/>
      <w:lvlText w:val="o"/>
      <w:lvlJc w:val="left"/>
      <w:pPr>
        <w:ind w:left="5826" w:hanging="360"/>
      </w:pPr>
      <w:rPr>
        <w:rFonts w:ascii="Courier New" w:hAnsi="Courier New" w:cs="Courier New" w:hint="default"/>
      </w:rPr>
    </w:lvl>
    <w:lvl w:ilvl="8" w:tplc="3E443374" w:tentative="1">
      <w:start w:val="1"/>
      <w:numFmt w:val="bullet"/>
      <w:lvlText w:val=""/>
      <w:lvlJc w:val="left"/>
      <w:pPr>
        <w:ind w:left="6546" w:hanging="360"/>
      </w:pPr>
      <w:rPr>
        <w:rFonts w:ascii="Wingdings" w:hAnsi="Wingdings" w:hint="default"/>
      </w:rPr>
    </w:lvl>
  </w:abstractNum>
  <w:abstractNum w:abstractNumId="35" w15:restartNumberingAfterBreak="0">
    <w:nsid w:val="7BDB5EE9"/>
    <w:multiLevelType w:val="hybridMultilevel"/>
    <w:tmpl w:val="A128270A"/>
    <w:lvl w:ilvl="0" w:tplc="743ED3B2">
      <w:start w:val="1"/>
      <w:numFmt w:val="bullet"/>
      <w:lvlText w:val=""/>
      <w:lvlJc w:val="left"/>
      <w:pPr>
        <w:ind w:left="2424" w:hanging="360"/>
      </w:pPr>
      <w:rPr>
        <w:rFonts w:ascii="Symbol" w:hAnsi="Symbol" w:hint="default"/>
      </w:rPr>
    </w:lvl>
    <w:lvl w:ilvl="1" w:tplc="04050019" w:tentative="1">
      <w:start w:val="1"/>
      <w:numFmt w:val="bullet"/>
      <w:lvlText w:val="o"/>
      <w:lvlJc w:val="left"/>
      <w:pPr>
        <w:ind w:left="3144" w:hanging="360"/>
      </w:pPr>
      <w:rPr>
        <w:rFonts w:ascii="Courier New" w:hAnsi="Courier New" w:cs="Courier New" w:hint="default"/>
      </w:rPr>
    </w:lvl>
    <w:lvl w:ilvl="2" w:tplc="0405001B" w:tentative="1">
      <w:start w:val="1"/>
      <w:numFmt w:val="bullet"/>
      <w:lvlText w:val=""/>
      <w:lvlJc w:val="left"/>
      <w:pPr>
        <w:ind w:left="3864" w:hanging="360"/>
      </w:pPr>
      <w:rPr>
        <w:rFonts w:ascii="Wingdings" w:hAnsi="Wingdings" w:hint="default"/>
      </w:rPr>
    </w:lvl>
    <w:lvl w:ilvl="3" w:tplc="0405000F" w:tentative="1">
      <w:start w:val="1"/>
      <w:numFmt w:val="bullet"/>
      <w:lvlText w:val=""/>
      <w:lvlJc w:val="left"/>
      <w:pPr>
        <w:ind w:left="4584" w:hanging="360"/>
      </w:pPr>
      <w:rPr>
        <w:rFonts w:ascii="Symbol" w:hAnsi="Symbol" w:hint="default"/>
      </w:rPr>
    </w:lvl>
    <w:lvl w:ilvl="4" w:tplc="04050019" w:tentative="1">
      <w:start w:val="1"/>
      <w:numFmt w:val="bullet"/>
      <w:lvlText w:val="o"/>
      <w:lvlJc w:val="left"/>
      <w:pPr>
        <w:ind w:left="5304" w:hanging="360"/>
      </w:pPr>
      <w:rPr>
        <w:rFonts w:ascii="Courier New" w:hAnsi="Courier New" w:cs="Courier New" w:hint="default"/>
      </w:rPr>
    </w:lvl>
    <w:lvl w:ilvl="5" w:tplc="0405001B" w:tentative="1">
      <w:start w:val="1"/>
      <w:numFmt w:val="bullet"/>
      <w:lvlText w:val=""/>
      <w:lvlJc w:val="left"/>
      <w:pPr>
        <w:ind w:left="6024" w:hanging="360"/>
      </w:pPr>
      <w:rPr>
        <w:rFonts w:ascii="Wingdings" w:hAnsi="Wingdings" w:hint="default"/>
      </w:rPr>
    </w:lvl>
    <w:lvl w:ilvl="6" w:tplc="0405000F" w:tentative="1">
      <w:start w:val="1"/>
      <w:numFmt w:val="bullet"/>
      <w:lvlText w:val=""/>
      <w:lvlJc w:val="left"/>
      <w:pPr>
        <w:ind w:left="6744" w:hanging="360"/>
      </w:pPr>
      <w:rPr>
        <w:rFonts w:ascii="Symbol" w:hAnsi="Symbol" w:hint="default"/>
      </w:rPr>
    </w:lvl>
    <w:lvl w:ilvl="7" w:tplc="04050019" w:tentative="1">
      <w:start w:val="1"/>
      <w:numFmt w:val="bullet"/>
      <w:lvlText w:val="o"/>
      <w:lvlJc w:val="left"/>
      <w:pPr>
        <w:ind w:left="7464" w:hanging="360"/>
      </w:pPr>
      <w:rPr>
        <w:rFonts w:ascii="Courier New" w:hAnsi="Courier New" w:cs="Courier New" w:hint="default"/>
      </w:rPr>
    </w:lvl>
    <w:lvl w:ilvl="8" w:tplc="0405001B" w:tentative="1">
      <w:start w:val="1"/>
      <w:numFmt w:val="bullet"/>
      <w:lvlText w:val=""/>
      <w:lvlJc w:val="left"/>
      <w:pPr>
        <w:ind w:left="8184" w:hanging="360"/>
      </w:pPr>
      <w:rPr>
        <w:rFonts w:ascii="Wingdings" w:hAnsi="Wingdings" w:hint="default"/>
      </w:rPr>
    </w:lvl>
  </w:abstractNum>
  <w:abstractNum w:abstractNumId="36" w15:restartNumberingAfterBreak="0">
    <w:nsid w:val="7D6C6300"/>
    <w:multiLevelType w:val="hybridMultilevel"/>
    <w:tmpl w:val="57D4DE82"/>
    <w:lvl w:ilvl="0" w:tplc="04050005">
      <w:start w:val="7"/>
      <w:numFmt w:val="decimal"/>
      <w:lvlText w:val="%1)"/>
      <w:lvlJc w:val="left"/>
      <w:pPr>
        <w:ind w:left="720" w:hanging="360"/>
      </w:pPr>
      <w:rPr>
        <w:rFonts w:hint="default"/>
        <w:u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15:restartNumberingAfterBreak="0">
    <w:nsid w:val="7F9F3E24"/>
    <w:multiLevelType w:val="hybridMultilevel"/>
    <w:tmpl w:val="4DEA7CD0"/>
    <w:name w:val="WW8Num1942"/>
    <w:lvl w:ilvl="0" w:tplc="04050001">
      <w:start w:val="1"/>
      <w:numFmt w:val="decimal"/>
      <w:lvlText w:val="%1."/>
      <w:lvlJc w:val="left"/>
      <w:pPr>
        <w:ind w:left="720" w:hanging="720"/>
      </w:pPr>
      <w:rPr>
        <w:rFonts w:hint="default"/>
      </w:rPr>
    </w:lvl>
    <w:lvl w:ilvl="1" w:tplc="04050003">
      <w:start w:val="1"/>
      <w:numFmt w:val="lowerLetter"/>
      <w:lvlText w:val="%2."/>
      <w:lvlJc w:val="left"/>
      <w:pPr>
        <w:ind w:left="1080" w:hanging="360"/>
      </w:pPr>
    </w:lvl>
    <w:lvl w:ilvl="2" w:tplc="04050005">
      <w:start w:val="1"/>
      <w:numFmt w:val="lowerRoman"/>
      <w:lvlText w:val="%3."/>
      <w:lvlJc w:val="right"/>
      <w:pPr>
        <w:ind w:left="1800" w:hanging="180"/>
      </w:pPr>
    </w:lvl>
    <w:lvl w:ilvl="3" w:tplc="0405000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num w:numId="1">
    <w:abstractNumId w:val="14"/>
  </w:num>
  <w:num w:numId="2">
    <w:abstractNumId w:val="32"/>
  </w:num>
  <w:num w:numId="3">
    <w:abstractNumId w:val="12"/>
  </w:num>
  <w:num w:numId="4">
    <w:abstractNumId w:val="9"/>
  </w:num>
  <w:num w:numId="5">
    <w:abstractNumId w:val="25"/>
  </w:num>
  <w:num w:numId="6">
    <w:abstractNumId w:val="29"/>
  </w:num>
  <w:num w:numId="7">
    <w:abstractNumId w:val="16"/>
  </w:num>
  <w:num w:numId="8">
    <w:abstractNumId w:val="35"/>
  </w:num>
  <w:num w:numId="9">
    <w:abstractNumId w:val="7"/>
  </w:num>
  <w:num w:numId="10">
    <w:abstractNumId w:val="17"/>
  </w:num>
  <w:num w:numId="11">
    <w:abstractNumId w:val="27"/>
  </w:num>
  <w:num w:numId="12">
    <w:abstractNumId w:val="13"/>
  </w:num>
  <w:num w:numId="13">
    <w:abstractNumId w:val="8"/>
  </w:num>
  <w:num w:numId="14">
    <w:abstractNumId w:val="18"/>
  </w:num>
  <w:num w:numId="15">
    <w:abstractNumId w:val="23"/>
  </w:num>
  <w:num w:numId="16">
    <w:abstractNumId w:val="37"/>
  </w:num>
  <w:num w:numId="17">
    <w:abstractNumId w:val="6"/>
  </w:num>
  <w:num w:numId="18">
    <w:abstractNumId w:val="22"/>
  </w:num>
  <w:num w:numId="19">
    <w:abstractNumId w:val="11"/>
  </w:num>
  <w:num w:numId="20">
    <w:abstractNumId w:val="19"/>
  </w:num>
  <w:num w:numId="21">
    <w:abstractNumId w:val="31"/>
  </w:num>
  <w:num w:numId="22">
    <w:abstractNumId w:val="20"/>
  </w:num>
  <w:num w:numId="23">
    <w:abstractNumId w:val="4"/>
  </w:num>
  <w:num w:numId="24">
    <w:abstractNumId w:val="1"/>
  </w:num>
  <w:num w:numId="25">
    <w:abstractNumId w:val="24"/>
  </w:num>
  <w:num w:numId="26">
    <w:abstractNumId w:val="36"/>
  </w:num>
  <w:num w:numId="27">
    <w:abstractNumId w:val="0"/>
  </w:num>
  <w:num w:numId="28">
    <w:abstractNumId w:val="15"/>
  </w:num>
  <w:num w:numId="29">
    <w:abstractNumId w:val="5"/>
  </w:num>
  <w:num w:numId="30">
    <w:abstractNumId w:val="34"/>
  </w:num>
  <w:num w:numId="31">
    <w:abstractNumId w:val="26"/>
  </w:num>
  <w:num w:numId="32">
    <w:abstractNumId w:val="21"/>
  </w:num>
  <w:num w:numId="33">
    <w:abstractNumId w:val="10"/>
  </w:num>
  <w:num w:numId="34">
    <w:abstractNumId w:val="3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D0B"/>
    <w:rsid w:val="00017C34"/>
    <w:rsid w:val="000208E4"/>
    <w:rsid w:val="00031AD1"/>
    <w:rsid w:val="0003540D"/>
    <w:rsid w:val="00037ECC"/>
    <w:rsid w:val="00040E38"/>
    <w:rsid w:val="0004306B"/>
    <w:rsid w:val="00045D7A"/>
    <w:rsid w:val="00052382"/>
    <w:rsid w:val="00055F89"/>
    <w:rsid w:val="00056E25"/>
    <w:rsid w:val="0006012B"/>
    <w:rsid w:val="000806CD"/>
    <w:rsid w:val="0008389F"/>
    <w:rsid w:val="00091F73"/>
    <w:rsid w:val="00092D7A"/>
    <w:rsid w:val="000A594A"/>
    <w:rsid w:val="000A59A5"/>
    <w:rsid w:val="000B7EF3"/>
    <w:rsid w:val="000C190D"/>
    <w:rsid w:val="000C353E"/>
    <w:rsid w:val="000C387E"/>
    <w:rsid w:val="000D060F"/>
    <w:rsid w:val="000D6129"/>
    <w:rsid w:val="000D6587"/>
    <w:rsid w:val="000D76FA"/>
    <w:rsid w:val="000F2EB6"/>
    <w:rsid w:val="0010071E"/>
    <w:rsid w:val="00104E02"/>
    <w:rsid w:val="001053F3"/>
    <w:rsid w:val="00107920"/>
    <w:rsid w:val="00120A7B"/>
    <w:rsid w:val="0012661D"/>
    <w:rsid w:val="00132421"/>
    <w:rsid w:val="001324B1"/>
    <w:rsid w:val="0013309B"/>
    <w:rsid w:val="00133FBF"/>
    <w:rsid w:val="001403BD"/>
    <w:rsid w:val="00144BC7"/>
    <w:rsid w:val="00145DEC"/>
    <w:rsid w:val="00147308"/>
    <w:rsid w:val="00162A00"/>
    <w:rsid w:val="001654BD"/>
    <w:rsid w:val="00176D5D"/>
    <w:rsid w:val="001819EA"/>
    <w:rsid w:val="001828AC"/>
    <w:rsid w:val="00183AF9"/>
    <w:rsid w:val="00187942"/>
    <w:rsid w:val="00192609"/>
    <w:rsid w:val="00195647"/>
    <w:rsid w:val="001958E4"/>
    <w:rsid w:val="00197EFE"/>
    <w:rsid w:val="001A0E59"/>
    <w:rsid w:val="001A0EE1"/>
    <w:rsid w:val="001A3A36"/>
    <w:rsid w:val="001B7855"/>
    <w:rsid w:val="001C1D62"/>
    <w:rsid w:val="001C2989"/>
    <w:rsid w:val="001C7B9C"/>
    <w:rsid w:val="001D2F5B"/>
    <w:rsid w:val="001D4E35"/>
    <w:rsid w:val="001E3E25"/>
    <w:rsid w:val="0020317D"/>
    <w:rsid w:val="0021097F"/>
    <w:rsid w:val="002118BF"/>
    <w:rsid w:val="00215C33"/>
    <w:rsid w:val="0021759F"/>
    <w:rsid w:val="00226A33"/>
    <w:rsid w:val="00233164"/>
    <w:rsid w:val="002334C4"/>
    <w:rsid w:val="002339A6"/>
    <w:rsid w:val="00246DAF"/>
    <w:rsid w:val="0025395F"/>
    <w:rsid w:val="00253D5C"/>
    <w:rsid w:val="002565E5"/>
    <w:rsid w:val="0025666F"/>
    <w:rsid w:val="002570F6"/>
    <w:rsid w:val="00263019"/>
    <w:rsid w:val="00267585"/>
    <w:rsid w:val="00271B5C"/>
    <w:rsid w:val="0027680C"/>
    <w:rsid w:val="00285913"/>
    <w:rsid w:val="0028713E"/>
    <w:rsid w:val="00295D0B"/>
    <w:rsid w:val="002972BF"/>
    <w:rsid w:val="002A148A"/>
    <w:rsid w:val="002B4E40"/>
    <w:rsid w:val="002B67AE"/>
    <w:rsid w:val="002C1645"/>
    <w:rsid w:val="002C5D3E"/>
    <w:rsid w:val="002C68E0"/>
    <w:rsid w:val="002C6ED6"/>
    <w:rsid w:val="002C7212"/>
    <w:rsid w:val="002D46A5"/>
    <w:rsid w:val="002E0E73"/>
    <w:rsid w:val="002E12D0"/>
    <w:rsid w:val="002F4770"/>
    <w:rsid w:val="002F7556"/>
    <w:rsid w:val="00320B56"/>
    <w:rsid w:val="003218CE"/>
    <w:rsid w:val="00323465"/>
    <w:rsid w:val="0033058A"/>
    <w:rsid w:val="00334D4A"/>
    <w:rsid w:val="00340BC8"/>
    <w:rsid w:val="003478DA"/>
    <w:rsid w:val="00353EE3"/>
    <w:rsid w:val="0035480F"/>
    <w:rsid w:val="00354CF9"/>
    <w:rsid w:val="00361BEA"/>
    <w:rsid w:val="00365753"/>
    <w:rsid w:val="00374F0C"/>
    <w:rsid w:val="00374FCE"/>
    <w:rsid w:val="0038292E"/>
    <w:rsid w:val="003874A7"/>
    <w:rsid w:val="00393D97"/>
    <w:rsid w:val="00395B21"/>
    <w:rsid w:val="00395CFC"/>
    <w:rsid w:val="003A0A33"/>
    <w:rsid w:val="003A1F6C"/>
    <w:rsid w:val="003A27F0"/>
    <w:rsid w:val="003A7932"/>
    <w:rsid w:val="003B3E2C"/>
    <w:rsid w:val="003B66DA"/>
    <w:rsid w:val="003E197D"/>
    <w:rsid w:val="003F1D51"/>
    <w:rsid w:val="003F6A29"/>
    <w:rsid w:val="00402067"/>
    <w:rsid w:val="00422722"/>
    <w:rsid w:val="00425099"/>
    <w:rsid w:val="00436E14"/>
    <w:rsid w:val="00441AA7"/>
    <w:rsid w:val="00450251"/>
    <w:rsid w:val="004537CC"/>
    <w:rsid w:val="00463A3D"/>
    <w:rsid w:val="00464A1E"/>
    <w:rsid w:val="00493D2F"/>
    <w:rsid w:val="0049617E"/>
    <w:rsid w:val="004A32EC"/>
    <w:rsid w:val="004A6A4B"/>
    <w:rsid w:val="004B60A0"/>
    <w:rsid w:val="004C153D"/>
    <w:rsid w:val="004E3D2E"/>
    <w:rsid w:val="004F0150"/>
    <w:rsid w:val="004F07B0"/>
    <w:rsid w:val="004F35BC"/>
    <w:rsid w:val="005014E0"/>
    <w:rsid w:val="0050335B"/>
    <w:rsid w:val="00512FD3"/>
    <w:rsid w:val="00521183"/>
    <w:rsid w:val="00530995"/>
    <w:rsid w:val="00530E7E"/>
    <w:rsid w:val="005412D6"/>
    <w:rsid w:val="00542534"/>
    <w:rsid w:val="00543B93"/>
    <w:rsid w:val="00550BFB"/>
    <w:rsid w:val="005609A8"/>
    <w:rsid w:val="005618D1"/>
    <w:rsid w:val="00564A67"/>
    <w:rsid w:val="00571B80"/>
    <w:rsid w:val="00576749"/>
    <w:rsid w:val="00590DF3"/>
    <w:rsid w:val="0059504A"/>
    <w:rsid w:val="005A0B5D"/>
    <w:rsid w:val="005A3380"/>
    <w:rsid w:val="005A40BA"/>
    <w:rsid w:val="005B25EE"/>
    <w:rsid w:val="005B2DA1"/>
    <w:rsid w:val="005B44F5"/>
    <w:rsid w:val="005B684D"/>
    <w:rsid w:val="005E18B6"/>
    <w:rsid w:val="005E36CD"/>
    <w:rsid w:val="005E4BBB"/>
    <w:rsid w:val="005E6555"/>
    <w:rsid w:val="005F3BDC"/>
    <w:rsid w:val="005F51F1"/>
    <w:rsid w:val="00600AAF"/>
    <w:rsid w:val="006035AC"/>
    <w:rsid w:val="00604E19"/>
    <w:rsid w:val="00605790"/>
    <w:rsid w:val="006104EF"/>
    <w:rsid w:val="006134D8"/>
    <w:rsid w:val="00616E05"/>
    <w:rsid w:val="00617815"/>
    <w:rsid w:val="00620204"/>
    <w:rsid w:val="00622E10"/>
    <w:rsid w:val="00622E44"/>
    <w:rsid w:val="00623FBE"/>
    <w:rsid w:val="0064287B"/>
    <w:rsid w:val="006507C6"/>
    <w:rsid w:val="006563B5"/>
    <w:rsid w:val="006631D7"/>
    <w:rsid w:val="006641B3"/>
    <w:rsid w:val="00667DE7"/>
    <w:rsid w:val="00671CEB"/>
    <w:rsid w:val="00677C25"/>
    <w:rsid w:val="00682445"/>
    <w:rsid w:val="00691518"/>
    <w:rsid w:val="00695AE4"/>
    <w:rsid w:val="006A18E8"/>
    <w:rsid w:val="006A2367"/>
    <w:rsid w:val="006A58D9"/>
    <w:rsid w:val="006A7942"/>
    <w:rsid w:val="006B358D"/>
    <w:rsid w:val="006B534C"/>
    <w:rsid w:val="006C479F"/>
    <w:rsid w:val="006D3ED1"/>
    <w:rsid w:val="006E1EBD"/>
    <w:rsid w:val="006E69DA"/>
    <w:rsid w:val="00726B84"/>
    <w:rsid w:val="00731F1F"/>
    <w:rsid w:val="007355BE"/>
    <w:rsid w:val="00745728"/>
    <w:rsid w:val="00747003"/>
    <w:rsid w:val="00750A0B"/>
    <w:rsid w:val="00753AA9"/>
    <w:rsid w:val="00755625"/>
    <w:rsid w:val="00756408"/>
    <w:rsid w:val="00762E6E"/>
    <w:rsid w:val="007632C7"/>
    <w:rsid w:val="00764F83"/>
    <w:rsid w:val="00771154"/>
    <w:rsid w:val="00781AC4"/>
    <w:rsid w:val="007A02B0"/>
    <w:rsid w:val="007A36FE"/>
    <w:rsid w:val="007A412E"/>
    <w:rsid w:val="007A56D7"/>
    <w:rsid w:val="007A7C2B"/>
    <w:rsid w:val="007C01AF"/>
    <w:rsid w:val="007D596C"/>
    <w:rsid w:val="007E25B5"/>
    <w:rsid w:val="007E4450"/>
    <w:rsid w:val="008034CE"/>
    <w:rsid w:val="008075C6"/>
    <w:rsid w:val="00833355"/>
    <w:rsid w:val="00840AC1"/>
    <w:rsid w:val="00841D48"/>
    <w:rsid w:val="008649EC"/>
    <w:rsid w:val="00865E90"/>
    <w:rsid w:val="00871111"/>
    <w:rsid w:val="00871BD4"/>
    <w:rsid w:val="00880DF7"/>
    <w:rsid w:val="008A4741"/>
    <w:rsid w:val="008A5E05"/>
    <w:rsid w:val="008B217A"/>
    <w:rsid w:val="008B2A89"/>
    <w:rsid w:val="008B46C5"/>
    <w:rsid w:val="008B4BFC"/>
    <w:rsid w:val="008B6749"/>
    <w:rsid w:val="008C4599"/>
    <w:rsid w:val="008C70C2"/>
    <w:rsid w:val="008D5FA7"/>
    <w:rsid w:val="008E42F6"/>
    <w:rsid w:val="008F0299"/>
    <w:rsid w:val="009010AE"/>
    <w:rsid w:val="00915487"/>
    <w:rsid w:val="00916D97"/>
    <w:rsid w:val="00922E73"/>
    <w:rsid w:val="00923C42"/>
    <w:rsid w:val="00926028"/>
    <w:rsid w:val="00933C37"/>
    <w:rsid w:val="009368C0"/>
    <w:rsid w:val="00940901"/>
    <w:rsid w:val="009417D0"/>
    <w:rsid w:val="00944EBE"/>
    <w:rsid w:val="00945DC5"/>
    <w:rsid w:val="00953692"/>
    <w:rsid w:val="00962EDF"/>
    <w:rsid w:val="00963713"/>
    <w:rsid w:val="009641A7"/>
    <w:rsid w:val="0097599C"/>
    <w:rsid w:val="00981A7F"/>
    <w:rsid w:val="00981D37"/>
    <w:rsid w:val="00983C52"/>
    <w:rsid w:val="0098559A"/>
    <w:rsid w:val="00990AAF"/>
    <w:rsid w:val="0099358A"/>
    <w:rsid w:val="00997686"/>
    <w:rsid w:val="009A685D"/>
    <w:rsid w:val="009B13DD"/>
    <w:rsid w:val="009B1B1F"/>
    <w:rsid w:val="009B6D77"/>
    <w:rsid w:val="009C5151"/>
    <w:rsid w:val="009C59A1"/>
    <w:rsid w:val="009D09DD"/>
    <w:rsid w:val="009D1410"/>
    <w:rsid w:val="009D7A7E"/>
    <w:rsid w:val="009E475B"/>
    <w:rsid w:val="009F1293"/>
    <w:rsid w:val="009F608B"/>
    <w:rsid w:val="009F7FA0"/>
    <w:rsid w:val="00A00DE8"/>
    <w:rsid w:val="00A06441"/>
    <w:rsid w:val="00A11F02"/>
    <w:rsid w:val="00A152CF"/>
    <w:rsid w:val="00A2257E"/>
    <w:rsid w:val="00A253D6"/>
    <w:rsid w:val="00A27B3D"/>
    <w:rsid w:val="00A30757"/>
    <w:rsid w:val="00A56628"/>
    <w:rsid w:val="00A60560"/>
    <w:rsid w:val="00A708C3"/>
    <w:rsid w:val="00A72CE7"/>
    <w:rsid w:val="00A84829"/>
    <w:rsid w:val="00A85648"/>
    <w:rsid w:val="00A910F6"/>
    <w:rsid w:val="00A920C6"/>
    <w:rsid w:val="00A967CE"/>
    <w:rsid w:val="00AA26DB"/>
    <w:rsid w:val="00AA4485"/>
    <w:rsid w:val="00AA758C"/>
    <w:rsid w:val="00AC49CB"/>
    <w:rsid w:val="00AC53D2"/>
    <w:rsid w:val="00AC7D75"/>
    <w:rsid w:val="00AD070E"/>
    <w:rsid w:val="00AE61EE"/>
    <w:rsid w:val="00AF15B6"/>
    <w:rsid w:val="00AF21A2"/>
    <w:rsid w:val="00AF2BE6"/>
    <w:rsid w:val="00AF584A"/>
    <w:rsid w:val="00AF7353"/>
    <w:rsid w:val="00B014A2"/>
    <w:rsid w:val="00B03F29"/>
    <w:rsid w:val="00B1124A"/>
    <w:rsid w:val="00B135D9"/>
    <w:rsid w:val="00B24CA1"/>
    <w:rsid w:val="00B33D0D"/>
    <w:rsid w:val="00B3418E"/>
    <w:rsid w:val="00B43D7C"/>
    <w:rsid w:val="00B515E8"/>
    <w:rsid w:val="00B66866"/>
    <w:rsid w:val="00B66930"/>
    <w:rsid w:val="00B67C3A"/>
    <w:rsid w:val="00B93078"/>
    <w:rsid w:val="00B9750A"/>
    <w:rsid w:val="00BA08F8"/>
    <w:rsid w:val="00BA12E2"/>
    <w:rsid w:val="00BA130F"/>
    <w:rsid w:val="00BA3AD8"/>
    <w:rsid w:val="00BC7454"/>
    <w:rsid w:val="00BD0B10"/>
    <w:rsid w:val="00BD5979"/>
    <w:rsid w:val="00BE278B"/>
    <w:rsid w:val="00BE31F0"/>
    <w:rsid w:val="00BE3D48"/>
    <w:rsid w:val="00BE562E"/>
    <w:rsid w:val="00BF0735"/>
    <w:rsid w:val="00BF5C02"/>
    <w:rsid w:val="00C07311"/>
    <w:rsid w:val="00C13962"/>
    <w:rsid w:val="00C16916"/>
    <w:rsid w:val="00C17D04"/>
    <w:rsid w:val="00C2667A"/>
    <w:rsid w:val="00C27458"/>
    <w:rsid w:val="00C309B1"/>
    <w:rsid w:val="00C32A4B"/>
    <w:rsid w:val="00C342BA"/>
    <w:rsid w:val="00C41072"/>
    <w:rsid w:val="00C45099"/>
    <w:rsid w:val="00C51D8C"/>
    <w:rsid w:val="00C553CD"/>
    <w:rsid w:val="00C55E28"/>
    <w:rsid w:val="00C578C4"/>
    <w:rsid w:val="00C5797C"/>
    <w:rsid w:val="00C72F68"/>
    <w:rsid w:val="00C82B9B"/>
    <w:rsid w:val="00C843E3"/>
    <w:rsid w:val="00C849A9"/>
    <w:rsid w:val="00C85CDF"/>
    <w:rsid w:val="00C96C55"/>
    <w:rsid w:val="00C972CF"/>
    <w:rsid w:val="00CA0927"/>
    <w:rsid w:val="00CA5AF6"/>
    <w:rsid w:val="00CB3747"/>
    <w:rsid w:val="00CD0E78"/>
    <w:rsid w:val="00CD15DA"/>
    <w:rsid w:val="00CD30B8"/>
    <w:rsid w:val="00CD7B1D"/>
    <w:rsid w:val="00CE1E1B"/>
    <w:rsid w:val="00CE5EBF"/>
    <w:rsid w:val="00CF3839"/>
    <w:rsid w:val="00D0116E"/>
    <w:rsid w:val="00D03EFF"/>
    <w:rsid w:val="00D4190A"/>
    <w:rsid w:val="00D574A7"/>
    <w:rsid w:val="00D66D9E"/>
    <w:rsid w:val="00D70DC1"/>
    <w:rsid w:val="00D71945"/>
    <w:rsid w:val="00D71E0C"/>
    <w:rsid w:val="00D86F6D"/>
    <w:rsid w:val="00D916D9"/>
    <w:rsid w:val="00D91F84"/>
    <w:rsid w:val="00D93B3C"/>
    <w:rsid w:val="00D9576F"/>
    <w:rsid w:val="00DA0AAF"/>
    <w:rsid w:val="00DA393C"/>
    <w:rsid w:val="00DA53ED"/>
    <w:rsid w:val="00DB03F5"/>
    <w:rsid w:val="00DB7965"/>
    <w:rsid w:val="00DB7A14"/>
    <w:rsid w:val="00DC1614"/>
    <w:rsid w:val="00DD3708"/>
    <w:rsid w:val="00DD44C1"/>
    <w:rsid w:val="00DE279A"/>
    <w:rsid w:val="00DE4CC2"/>
    <w:rsid w:val="00E166DB"/>
    <w:rsid w:val="00E22500"/>
    <w:rsid w:val="00E26617"/>
    <w:rsid w:val="00E27683"/>
    <w:rsid w:val="00E348F7"/>
    <w:rsid w:val="00E50894"/>
    <w:rsid w:val="00E5531C"/>
    <w:rsid w:val="00E560E9"/>
    <w:rsid w:val="00E574BF"/>
    <w:rsid w:val="00E714BE"/>
    <w:rsid w:val="00E72EFE"/>
    <w:rsid w:val="00E76A1C"/>
    <w:rsid w:val="00E77E58"/>
    <w:rsid w:val="00E77EAC"/>
    <w:rsid w:val="00E80C1E"/>
    <w:rsid w:val="00E8588E"/>
    <w:rsid w:val="00E8678B"/>
    <w:rsid w:val="00E86881"/>
    <w:rsid w:val="00E90FFB"/>
    <w:rsid w:val="00E92F47"/>
    <w:rsid w:val="00E93AF8"/>
    <w:rsid w:val="00E960FA"/>
    <w:rsid w:val="00EB3F02"/>
    <w:rsid w:val="00EC02F0"/>
    <w:rsid w:val="00EC4F36"/>
    <w:rsid w:val="00EC686E"/>
    <w:rsid w:val="00EC6EA3"/>
    <w:rsid w:val="00ED2F5A"/>
    <w:rsid w:val="00ED649C"/>
    <w:rsid w:val="00EF5C4A"/>
    <w:rsid w:val="00EF6CDB"/>
    <w:rsid w:val="00F03017"/>
    <w:rsid w:val="00F07DD0"/>
    <w:rsid w:val="00F21281"/>
    <w:rsid w:val="00F26E77"/>
    <w:rsid w:val="00F27BB1"/>
    <w:rsid w:val="00F325E1"/>
    <w:rsid w:val="00F328F1"/>
    <w:rsid w:val="00F35F41"/>
    <w:rsid w:val="00F37C92"/>
    <w:rsid w:val="00F40A5B"/>
    <w:rsid w:val="00F416A9"/>
    <w:rsid w:val="00F47718"/>
    <w:rsid w:val="00F526A9"/>
    <w:rsid w:val="00F551D7"/>
    <w:rsid w:val="00F60FB3"/>
    <w:rsid w:val="00F67268"/>
    <w:rsid w:val="00F74E0D"/>
    <w:rsid w:val="00F83A26"/>
    <w:rsid w:val="00F97D95"/>
    <w:rsid w:val="00FA0AE9"/>
    <w:rsid w:val="00FA1134"/>
    <w:rsid w:val="00FA2190"/>
    <w:rsid w:val="00FA2FE1"/>
    <w:rsid w:val="00FA3591"/>
    <w:rsid w:val="00FA35D6"/>
    <w:rsid w:val="00FA3E58"/>
    <w:rsid w:val="00FB298A"/>
    <w:rsid w:val="00FB6107"/>
    <w:rsid w:val="00FC351C"/>
    <w:rsid w:val="00FD3DBE"/>
    <w:rsid w:val="00FD61E1"/>
    <w:rsid w:val="00FD7255"/>
    <w:rsid w:val="00FE5E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BB205B7-EA83-4E36-85F9-E87B27A97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67CE"/>
    <w:rPr>
      <w:sz w:val="20"/>
      <w:szCs w:val="20"/>
    </w:rPr>
  </w:style>
  <w:style w:type="paragraph" w:styleId="Nadpis1">
    <w:name w:val="heading 1"/>
    <w:basedOn w:val="Normln"/>
    <w:next w:val="Normln"/>
    <w:link w:val="Nadpis1Char"/>
    <w:uiPriority w:val="9"/>
    <w:qFormat/>
    <w:rsid w:val="00A967CE"/>
    <w:pPr>
      <w:keepNext/>
      <w:jc w:val="center"/>
      <w:outlineLvl w:val="0"/>
    </w:pPr>
    <w:rPr>
      <w:rFonts w:asciiTheme="majorHAnsi" w:eastAsiaTheme="majorEastAsia" w:hAnsiTheme="majorHAnsi" w:cstheme="majorBidi"/>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967CE"/>
    <w:rPr>
      <w:rFonts w:asciiTheme="majorHAnsi" w:eastAsiaTheme="majorEastAsia" w:hAnsiTheme="majorHAnsi" w:cstheme="majorBidi"/>
      <w:b/>
      <w:bCs/>
      <w:kern w:val="32"/>
      <w:sz w:val="32"/>
      <w:szCs w:val="32"/>
    </w:rPr>
  </w:style>
  <w:style w:type="paragraph" w:styleId="Zkladntext">
    <w:name w:val="Body Text"/>
    <w:basedOn w:val="Normln"/>
    <w:link w:val="ZkladntextChar"/>
    <w:uiPriority w:val="99"/>
    <w:semiHidden/>
    <w:rsid w:val="00FD61E1"/>
    <w:pPr>
      <w:jc w:val="center"/>
    </w:pPr>
    <w:rPr>
      <w:i/>
      <w:iCs/>
      <w:sz w:val="28"/>
      <w:szCs w:val="28"/>
    </w:rPr>
  </w:style>
  <w:style w:type="character" w:customStyle="1" w:styleId="ZkladntextChar">
    <w:name w:val="Základní text Char"/>
    <w:basedOn w:val="Standardnpsmoodstavce"/>
    <w:link w:val="Zkladntext"/>
    <w:uiPriority w:val="99"/>
    <w:semiHidden/>
    <w:rsid w:val="00B46798"/>
    <w:rPr>
      <w:sz w:val="20"/>
      <w:szCs w:val="20"/>
    </w:rPr>
  </w:style>
  <w:style w:type="paragraph" w:styleId="Zkladntextodsazen">
    <w:name w:val="Body Text Indent"/>
    <w:basedOn w:val="Normln"/>
    <w:link w:val="ZkladntextodsazenChar"/>
    <w:uiPriority w:val="99"/>
    <w:semiHidden/>
    <w:rsid w:val="00FD61E1"/>
    <w:pPr>
      <w:ind w:left="709" w:hanging="709"/>
      <w:jc w:val="both"/>
    </w:pPr>
    <w:rPr>
      <w:sz w:val="22"/>
      <w:szCs w:val="22"/>
    </w:rPr>
  </w:style>
  <w:style w:type="character" w:customStyle="1" w:styleId="ZkladntextodsazenChar">
    <w:name w:val="Základní text odsazený Char"/>
    <w:basedOn w:val="Standardnpsmoodstavce"/>
    <w:link w:val="Zkladntextodsazen"/>
    <w:uiPriority w:val="99"/>
    <w:semiHidden/>
    <w:rsid w:val="00B46798"/>
    <w:rPr>
      <w:sz w:val="20"/>
      <w:szCs w:val="20"/>
    </w:rPr>
  </w:style>
  <w:style w:type="paragraph" w:styleId="Zkladntext2">
    <w:name w:val="Body Text 2"/>
    <w:basedOn w:val="Normln"/>
    <w:link w:val="Zkladntext2Char"/>
    <w:uiPriority w:val="99"/>
    <w:semiHidden/>
    <w:rsid w:val="00FD61E1"/>
    <w:pPr>
      <w:spacing w:after="120" w:line="480" w:lineRule="auto"/>
    </w:pPr>
  </w:style>
  <w:style w:type="character" w:customStyle="1" w:styleId="Zkladntext2Char">
    <w:name w:val="Základní text 2 Char"/>
    <w:basedOn w:val="Standardnpsmoodstavce"/>
    <w:link w:val="Zkladntext2"/>
    <w:uiPriority w:val="99"/>
    <w:semiHidden/>
    <w:rsid w:val="00B46798"/>
    <w:rPr>
      <w:sz w:val="20"/>
      <w:szCs w:val="20"/>
    </w:rPr>
  </w:style>
  <w:style w:type="character" w:customStyle="1" w:styleId="platne1">
    <w:name w:val="platne1"/>
    <w:basedOn w:val="Standardnpsmoodstavce"/>
    <w:uiPriority w:val="99"/>
    <w:rsid w:val="00FD61E1"/>
  </w:style>
  <w:style w:type="paragraph" w:styleId="Textbubliny">
    <w:name w:val="Balloon Text"/>
    <w:basedOn w:val="Normln"/>
    <w:link w:val="TextbublinyChar"/>
    <w:uiPriority w:val="99"/>
    <w:semiHidden/>
    <w:rsid w:val="00FD61E1"/>
    <w:rPr>
      <w:rFonts w:ascii="Tahoma" w:hAnsi="Tahoma" w:cs="Tahoma"/>
      <w:sz w:val="16"/>
      <w:szCs w:val="16"/>
    </w:rPr>
  </w:style>
  <w:style w:type="character" w:customStyle="1" w:styleId="TextbublinyChar">
    <w:name w:val="Text bubliny Char"/>
    <w:basedOn w:val="Standardnpsmoodstavce"/>
    <w:link w:val="Textbubliny"/>
    <w:uiPriority w:val="99"/>
    <w:semiHidden/>
    <w:rsid w:val="00B46798"/>
    <w:rPr>
      <w:sz w:val="0"/>
      <w:szCs w:val="0"/>
    </w:rPr>
  </w:style>
  <w:style w:type="character" w:styleId="Hypertextovodkaz">
    <w:name w:val="Hyperlink"/>
    <w:basedOn w:val="Standardnpsmoodstavce"/>
    <w:rsid w:val="00FD61E1"/>
    <w:rPr>
      <w:color w:val="0000FF"/>
      <w:u w:val="single"/>
    </w:rPr>
  </w:style>
  <w:style w:type="paragraph" w:styleId="Odstavecseseznamem">
    <w:name w:val="List Paragraph"/>
    <w:basedOn w:val="Normln"/>
    <w:uiPriority w:val="34"/>
    <w:qFormat/>
    <w:rsid w:val="00A967CE"/>
    <w:pPr>
      <w:ind w:left="708"/>
    </w:pPr>
  </w:style>
  <w:style w:type="paragraph" w:styleId="Zhlav">
    <w:name w:val="header"/>
    <w:basedOn w:val="Normln"/>
    <w:link w:val="ZhlavChar"/>
    <w:rsid w:val="004C153D"/>
    <w:pPr>
      <w:tabs>
        <w:tab w:val="center" w:pos="4536"/>
        <w:tab w:val="right" w:pos="9072"/>
      </w:tabs>
    </w:pPr>
  </w:style>
  <w:style w:type="character" w:customStyle="1" w:styleId="ZhlavChar">
    <w:name w:val="Záhlaví Char"/>
    <w:basedOn w:val="Standardnpsmoodstavce"/>
    <w:link w:val="Zhlav"/>
    <w:uiPriority w:val="99"/>
    <w:semiHidden/>
    <w:rsid w:val="004C153D"/>
  </w:style>
  <w:style w:type="paragraph" w:styleId="Zpat">
    <w:name w:val="footer"/>
    <w:basedOn w:val="Normln"/>
    <w:link w:val="ZpatChar"/>
    <w:rsid w:val="004C153D"/>
    <w:pPr>
      <w:tabs>
        <w:tab w:val="center" w:pos="4536"/>
        <w:tab w:val="right" w:pos="9072"/>
      </w:tabs>
    </w:pPr>
  </w:style>
  <w:style w:type="character" w:customStyle="1" w:styleId="ZpatChar">
    <w:name w:val="Zápatí Char"/>
    <w:basedOn w:val="Standardnpsmoodstavce"/>
    <w:link w:val="Zpat"/>
    <w:rsid w:val="004C153D"/>
  </w:style>
  <w:style w:type="paragraph" w:customStyle="1" w:styleId="Smlouva2">
    <w:name w:val="Smlouva2"/>
    <w:basedOn w:val="Normln"/>
    <w:uiPriority w:val="99"/>
    <w:rsid w:val="00764F83"/>
    <w:pPr>
      <w:widowControl w:val="0"/>
      <w:suppressAutoHyphens/>
      <w:jc w:val="center"/>
    </w:pPr>
    <w:rPr>
      <w:b/>
      <w:bCs/>
      <w:sz w:val="24"/>
      <w:szCs w:val="24"/>
      <w:lang w:eastAsia="ar-SA"/>
    </w:rPr>
  </w:style>
  <w:style w:type="character" w:styleId="Odkaznakoment">
    <w:name w:val="annotation reference"/>
    <w:basedOn w:val="Standardnpsmoodstavce"/>
    <w:uiPriority w:val="99"/>
    <w:semiHidden/>
    <w:unhideWhenUsed/>
    <w:rsid w:val="00922E73"/>
    <w:rPr>
      <w:sz w:val="16"/>
      <w:szCs w:val="16"/>
    </w:rPr>
  </w:style>
  <w:style w:type="paragraph" w:styleId="Textkomente">
    <w:name w:val="annotation text"/>
    <w:basedOn w:val="Normln"/>
    <w:link w:val="TextkomenteChar"/>
    <w:uiPriority w:val="99"/>
    <w:semiHidden/>
    <w:unhideWhenUsed/>
    <w:rsid w:val="00922E73"/>
  </w:style>
  <w:style w:type="character" w:customStyle="1" w:styleId="TextkomenteChar">
    <w:name w:val="Text komentáře Char"/>
    <w:basedOn w:val="Standardnpsmoodstavce"/>
    <w:link w:val="Textkomente"/>
    <w:uiPriority w:val="99"/>
    <w:semiHidden/>
    <w:rsid w:val="00922E73"/>
    <w:rPr>
      <w:sz w:val="20"/>
      <w:szCs w:val="20"/>
    </w:rPr>
  </w:style>
  <w:style w:type="paragraph" w:styleId="Pedmtkomente">
    <w:name w:val="annotation subject"/>
    <w:basedOn w:val="Textkomente"/>
    <w:next w:val="Textkomente"/>
    <w:link w:val="PedmtkomenteChar"/>
    <w:uiPriority w:val="99"/>
    <w:semiHidden/>
    <w:unhideWhenUsed/>
    <w:rsid w:val="00922E73"/>
    <w:rPr>
      <w:b/>
      <w:bCs/>
    </w:rPr>
  </w:style>
  <w:style w:type="character" w:customStyle="1" w:styleId="PedmtkomenteChar">
    <w:name w:val="Předmět komentáře Char"/>
    <w:basedOn w:val="TextkomenteChar"/>
    <w:link w:val="Pedmtkomente"/>
    <w:uiPriority w:val="99"/>
    <w:semiHidden/>
    <w:rsid w:val="00922E73"/>
    <w:rPr>
      <w:b/>
      <w:bCs/>
      <w:sz w:val="20"/>
      <w:szCs w:val="20"/>
    </w:rPr>
  </w:style>
  <w:style w:type="paragraph" w:styleId="Revize">
    <w:name w:val="Revision"/>
    <w:hidden/>
    <w:uiPriority w:val="99"/>
    <w:semiHidden/>
    <w:rsid w:val="00D0116E"/>
    <w:rPr>
      <w:sz w:val="20"/>
      <w:szCs w:val="20"/>
    </w:rPr>
  </w:style>
  <w:style w:type="paragraph" w:customStyle="1" w:styleId="Nadpis">
    <w:name w:val="Nadpis"/>
    <w:basedOn w:val="Normln"/>
    <w:next w:val="Zkladntext"/>
    <w:rsid w:val="002972BF"/>
    <w:pPr>
      <w:keepNext/>
      <w:suppressAutoHyphens/>
      <w:spacing w:before="240" w:after="120"/>
    </w:pPr>
    <w:rPr>
      <w:rFonts w:ascii="Arial" w:eastAsia="Lucida Sans Unicode" w:hAnsi="Arial" w:cs="Mangal"/>
      <w:kern w:val="1"/>
      <w:sz w:val="28"/>
      <w:szCs w:val="28"/>
      <w:lang w:eastAsia="ar-SA"/>
    </w:rPr>
  </w:style>
  <w:style w:type="paragraph" w:customStyle="1" w:styleId="Text">
    <w:name w:val="Text"/>
    <w:basedOn w:val="Normln"/>
    <w:rsid w:val="002972BF"/>
    <w:pPr>
      <w:suppressAutoHyphens/>
      <w:spacing w:before="60" w:after="60"/>
    </w:pPr>
    <w:rPr>
      <w:rFonts w:ascii="Arial" w:hAnsi="Arial"/>
      <w:kern w:val="1"/>
      <w:sz w:val="16"/>
      <w:szCs w:val="24"/>
      <w:lang w:eastAsia="ar-SA"/>
    </w:rPr>
  </w:style>
  <w:style w:type="paragraph" w:styleId="Podnadpis">
    <w:name w:val="Subtitle"/>
    <w:basedOn w:val="Normln"/>
    <w:next w:val="Zkladntext"/>
    <w:link w:val="PodnadpisChar"/>
    <w:qFormat/>
    <w:rsid w:val="009E475B"/>
    <w:pPr>
      <w:tabs>
        <w:tab w:val="center" w:pos="8460"/>
      </w:tabs>
      <w:suppressAutoHyphens/>
      <w:spacing w:line="360" w:lineRule="auto"/>
      <w:jc w:val="both"/>
    </w:pPr>
    <w:rPr>
      <w:i/>
      <w:iCs/>
      <w:kern w:val="1"/>
      <w:sz w:val="28"/>
      <w:szCs w:val="28"/>
      <w:u w:val="single"/>
      <w:lang w:eastAsia="ar-SA"/>
    </w:rPr>
  </w:style>
  <w:style w:type="character" w:customStyle="1" w:styleId="PodnadpisChar">
    <w:name w:val="Podnadpis Char"/>
    <w:basedOn w:val="Standardnpsmoodstavce"/>
    <w:link w:val="Podnadpis"/>
    <w:rsid w:val="009E475B"/>
    <w:rPr>
      <w:i/>
      <w:iCs/>
      <w:kern w:val="1"/>
      <w:sz w:val="28"/>
      <w:szCs w:val="28"/>
      <w:u w:val="single"/>
      <w:lang w:eastAsia="ar-SA"/>
    </w:rPr>
  </w:style>
  <w:style w:type="paragraph" w:customStyle="1" w:styleId="boddohodyii">
    <w:name w:val="boddohodyii"/>
    <w:basedOn w:val="Normln"/>
    <w:rsid w:val="009E475B"/>
    <w:pPr>
      <w:suppressAutoHyphens/>
    </w:pPr>
    <w:rPr>
      <w:kern w:val="1"/>
      <w:sz w:val="24"/>
      <w:szCs w:val="24"/>
      <w:lang w:eastAsia="ar-SA"/>
    </w:rPr>
  </w:style>
  <w:style w:type="paragraph" w:customStyle="1" w:styleId="Sekce">
    <w:name w:val="Sekce"/>
    <w:basedOn w:val="Normln"/>
    <w:rsid w:val="00C96C55"/>
    <w:pPr>
      <w:keepNext/>
      <w:keepLines/>
      <w:numPr>
        <w:numId w:val="34"/>
      </w:numPr>
      <w:tabs>
        <w:tab w:val="left" w:pos="2880"/>
        <w:tab w:val="left" w:pos="4140"/>
      </w:tabs>
      <w:spacing w:before="360" w:after="40"/>
      <w:jc w:val="both"/>
    </w:pPr>
    <w:rPr>
      <w:rFonts w:ascii="Arial" w:hAnsi="Arial"/>
      <w:bCs/>
    </w:rPr>
  </w:style>
  <w:style w:type="paragraph" w:styleId="Textvysvtlivek">
    <w:name w:val="endnote text"/>
    <w:basedOn w:val="Normln"/>
    <w:link w:val="TextvysvtlivekChar"/>
    <w:uiPriority w:val="99"/>
    <w:semiHidden/>
    <w:unhideWhenUsed/>
    <w:rsid w:val="00C82B9B"/>
  </w:style>
  <w:style w:type="character" w:customStyle="1" w:styleId="TextvysvtlivekChar">
    <w:name w:val="Text vysvětlivek Char"/>
    <w:basedOn w:val="Standardnpsmoodstavce"/>
    <w:link w:val="Textvysvtlivek"/>
    <w:uiPriority w:val="99"/>
    <w:semiHidden/>
    <w:rsid w:val="00C82B9B"/>
    <w:rPr>
      <w:sz w:val="20"/>
      <w:szCs w:val="20"/>
    </w:rPr>
  </w:style>
  <w:style w:type="character" w:styleId="Odkaznavysvtlivky">
    <w:name w:val="endnote reference"/>
    <w:basedOn w:val="Standardnpsmoodstavce"/>
    <w:uiPriority w:val="99"/>
    <w:semiHidden/>
    <w:unhideWhenUsed/>
    <w:rsid w:val="00C82B9B"/>
    <w:rPr>
      <w:vertAlign w:val="superscript"/>
    </w:rPr>
  </w:style>
  <w:style w:type="paragraph" w:styleId="Textpoznpodarou">
    <w:name w:val="footnote text"/>
    <w:basedOn w:val="Normln"/>
    <w:link w:val="TextpoznpodarouChar"/>
    <w:uiPriority w:val="99"/>
    <w:semiHidden/>
    <w:unhideWhenUsed/>
    <w:rsid w:val="00C82B9B"/>
  </w:style>
  <w:style w:type="character" w:customStyle="1" w:styleId="TextpoznpodarouChar">
    <w:name w:val="Text pozn. pod čarou Char"/>
    <w:basedOn w:val="Standardnpsmoodstavce"/>
    <w:link w:val="Textpoznpodarou"/>
    <w:uiPriority w:val="99"/>
    <w:semiHidden/>
    <w:rsid w:val="00C82B9B"/>
    <w:rPr>
      <w:sz w:val="20"/>
      <w:szCs w:val="20"/>
    </w:rPr>
  </w:style>
  <w:style w:type="character" w:styleId="Znakapoznpodarou">
    <w:name w:val="footnote reference"/>
    <w:basedOn w:val="Standardnpsmoodstavce"/>
    <w:uiPriority w:val="99"/>
    <w:semiHidden/>
    <w:unhideWhenUsed/>
    <w:rsid w:val="00C82B9B"/>
    <w:rPr>
      <w:vertAlign w:val="superscript"/>
    </w:rPr>
  </w:style>
  <w:style w:type="character" w:styleId="Sledovanodkaz">
    <w:name w:val="FollowedHyperlink"/>
    <w:basedOn w:val="Standardnpsmoodstavce"/>
    <w:uiPriority w:val="99"/>
    <w:semiHidden/>
    <w:unhideWhenUsed/>
    <w:rsid w:val="00AF73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120270">
      <w:bodyDiv w:val="1"/>
      <w:marLeft w:val="0"/>
      <w:marRight w:val="0"/>
      <w:marTop w:val="0"/>
      <w:marBottom w:val="0"/>
      <w:divBdr>
        <w:top w:val="none" w:sz="0" w:space="0" w:color="auto"/>
        <w:left w:val="none" w:sz="0" w:space="0" w:color="auto"/>
        <w:bottom w:val="none" w:sz="0" w:space="0" w:color="auto"/>
        <w:right w:val="none" w:sz="0" w:space="0" w:color="auto"/>
      </w:divBdr>
    </w:div>
    <w:div w:id="1234702578">
      <w:bodyDiv w:val="1"/>
      <w:marLeft w:val="0"/>
      <w:marRight w:val="0"/>
      <w:marTop w:val="0"/>
      <w:marBottom w:val="0"/>
      <w:divBdr>
        <w:top w:val="none" w:sz="0" w:space="0" w:color="auto"/>
        <w:left w:val="none" w:sz="0" w:space="0" w:color="auto"/>
        <w:bottom w:val="none" w:sz="0" w:space="0" w:color="auto"/>
        <w:right w:val="none" w:sz="0" w:space="0" w:color="auto"/>
      </w:divBdr>
    </w:div>
    <w:div w:id="1246258420">
      <w:bodyDiv w:val="1"/>
      <w:marLeft w:val="0"/>
      <w:marRight w:val="0"/>
      <w:marTop w:val="0"/>
      <w:marBottom w:val="0"/>
      <w:divBdr>
        <w:top w:val="none" w:sz="0" w:space="0" w:color="auto"/>
        <w:left w:val="none" w:sz="0" w:space="0" w:color="auto"/>
        <w:bottom w:val="none" w:sz="0" w:space="0" w:color="auto"/>
        <w:right w:val="none" w:sz="0" w:space="0" w:color="auto"/>
      </w:divBdr>
    </w:div>
    <w:div w:id="146080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ubickov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fcr.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pstillner@dpo.cz"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sfcr.cz" TargetMode="External"/><Relationship Id="rId1" Type="http://schemas.openxmlformats.org/officeDocument/2006/relationships/hyperlink" Target="http://www.esfc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E5ABA-FFE7-498F-ABD2-C46BBE412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1885</Words>
  <Characters>11128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vt:lpstr>
    </vt:vector>
  </TitlesOfParts>
  <Company>TEMPO</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Kuchyň</dc:creator>
  <cp:lastModifiedBy>Ondrůšková Alexandra</cp:lastModifiedBy>
  <cp:revision>2</cp:revision>
  <cp:lastPrinted>2017-01-26T07:48:00Z</cp:lastPrinted>
  <dcterms:created xsi:type="dcterms:W3CDTF">2019-04-16T05:31:00Z</dcterms:created>
  <dcterms:modified xsi:type="dcterms:W3CDTF">2019-04-16T05:31:00Z</dcterms:modified>
</cp:coreProperties>
</file>